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6DC" w:rsidRDefault="004571B5" w:rsidP="004571B5">
      <w:pPr>
        <w:spacing w:before="120" w:after="120" w:line="240" w:lineRule="auto"/>
        <w:ind w:left="5013" w:right="5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Załącznik do Stanowiska Nr 16/2018</w:t>
      </w:r>
    </w:p>
    <w:p w:rsidR="004571B5" w:rsidRDefault="004571B5" w:rsidP="004571B5">
      <w:pPr>
        <w:spacing w:before="120" w:after="120" w:line="240" w:lineRule="auto"/>
        <w:ind w:left="5013" w:right="57" w:firstLine="65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Grupy roboczej ds. EFS</w:t>
      </w:r>
    </w:p>
    <w:p w:rsidR="004571B5" w:rsidRDefault="004571B5" w:rsidP="004571B5">
      <w:pPr>
        <w:spacing w:before="120" w:after="120" w:line="240" w:lineRule="auto"/>
        <w:ind w:left="5013" w:right="57" w:firstLine="65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 dnia 10 kwietnia 2018 r.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855"/>
        <w:gridCol w:w="708"/>
        <w:gridCol w:w="279"/>
        <w:gridCol w:w="85"/>
        <w:gridCol w:w="719"/>
        <w:gridCol w:w="208"/>
        <w:gridCol w:w="537"/>
        <w:gridCol w:w="256"/>
        <w:gridCol w:w="381"/>
        <w:gridCol w:w="266"/>
        <w:gridCol w:w="392"/>
        <w:gridCol w:w="596"/>
        <w:gridCol w:w="152"/>
        <w:gridCol w:w="355"/>
        <w:gridCol w:w="110"/>
        <w:gridCol w:w="132"/>
        <w:gridCol w:w="459"/>
        <w:gridCol w:w="230"/>
        <w:gridCol w:w="422"/>
        <w:gridCol w:w="67"/>
        <w:gridCol w:w="7"/>
        <w:gridCol w:w="9"/>
        <w:gridCol w:w="37"/>
        <w:gridCol w:w="13"/>
        <w:gridCol w:w="178"/>
        <w:gridCol w:w="280"/>
        <w:gridCol w:w="555"/>
      </w:tblGrid>
      <w:tr w:rsidR="00E006DC" w:rsidRPr="009B44BA" w:rsidTr="0015125F">
        <w:trPr>
          <w:trHeight w:val="386"/>
          <w:jc w:val="center"/>
        </w:trPr>
        <w:tc>
          <w:tcPr>
            <w:tcW w:w="1529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44BA">
              <w:rPr>
                <w:rFonts w:ascii="Arial" w:hAnsi="Arial" w:cs="Arial"/>
                <w:b/>
                <w:sz w:val="20"/>
                <w:szCs w:val="20"/>
              </w:rPr>
              <w:t>DZIAŁANIE/PODDZIAŁANIE RPO WK-P 2014-2020</w:t>
            </w:r>
          </w:p>
        </w:tc>
        <w:tc>
          <w:tcPr>
            <w:tcW w:w="3468" w:type="pct"/>
            <w:gridSpan w:val="24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spacing w:before="120" w:after="0" w:line="240" w:lineRule="auto"/>
              <w:ind w:left="57" w:righ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B44BA">
              <w:rPr>
                <w:rFonts w:ascii="Arial" w:hAnsi="Arial" w:cs="Arial"/>
                <w:b/>
                <w:sz w:val="20"/>
                <w:szCs w:val="20"/>
              </w:rPr>
              <w:t xml:space="preserve">9.2 Włączenie społeczne </w:t>
            </w:r>
          </w:p>
          <w:p w:rsidR="00E006DC" w:rsidRPr="002C6AE3" w:rsidRDefault="00E006DC" w:rsidP="0015125F">
            <w:pPr>
              <w:pStyle w:val="Nagwek1"/>
              <w:rPr>
                <w:rFonts w:ascii="Arial" w:hAnsi="Arial" w:cs="Arial"/>
                <w:sz w:val="20"/>
                <w:szCs w:val="20"/>
                <w:lang w:val="pl-PL"/>
              </w:rPr>
            </w:pPr>
            <w:bookmarkStart w:id="0" w:name="_Toc491850585"/>
            <w:bookmarkStart w:id="1" w:name="_Toc507590582"/>
            <w:r w:rsidRPr="002C6AE3">
              <w:rPr>
                <w:rFonts w:ascii="Arial" w:hAnsi="Arial" w:cs="Arial"/>
                <w:sz w:val="20"/>
                <w:szCs w:val="20"/>
                <w:lang w:val="pl-PL"/>
              </w:rPr>
              <w:t>9.2.1 Aktywne włączenie społeczne</w:t>
            </w:r>
            <w:bookmarkEnd w:id="0"/>
            <w:bookmarkEnd w:id="1"/>
          </w:p>
        </w:tc>
      </w:tr>
      <w:tr w:rsidR="00E006DC" w:rsidRPr="009B44BA" w:rsidTr="0015125F">
        <w:trPr>
          <w:trHeight w:val="71"/>
          <w:jc w:val="center"/>
        </w:trPr>
        <w:tc>
          <w:tcPr>
            <w:tcW w:w="4997" w:type="pct"/>
            <w:gridSpan w:val="2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44BA">
              <w:rPr>
                <w:rFonts w:ascii="Arial" w:hAnsi="Arial" w:cs="Arial"/>
                <w:b/>
                <w:sz w:val="20"/>
                <w:szCs w:val="20"/>
              </w:rPr>
              <w:t>FISZKA KONKURSU</w:t>
            </w:r>
          </w:p>
        </w:tc>
      </w:tr>
      <w:tr w:rsidR="00E006DC" w:rsidRPr="009B44BA" w:rsidTr="0015125F">
        <w:trPr>
          <w:trHeight w:val="386"/>
          <w:jc w:val="center"/>
        </w:trPr>
        <w:tc>
          <w:tcPr>
            <w:tcW w:w="4997" w:type="pct"/>
            <w:gridSpan w:val="2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44BA">
              <w:rPr>
                <w:rFonts w:ascii="Arial" w:hAnsi="Arial" w:cs="Arial"/>
                <w:b/>
                <w:sz w:val="20"/>
                <w:szCs w:val="20"/>
              </w:rPr>
              <w:t>PODSTAWOWE INFORMACJE O KONKURSIE</w:t>
            </w:r>
          </w:p>
        </w:tc>
      </w:tr>
      <w:tr w:rsidR="00E006DC" w:rsidRPr="009B44BA" w:rsidTr="0015125F">
        <w:trPr>
          <w:trHeight w:val="505"/>
          <w:jc w:val="center"/>
        </w:trPr>
        <w:tc>
          <w:tcPr>
            <w:tcW w:w="99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-142" w:right="-1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 xml:space="preserve">Cel szczegółowy </w:t>
            </w:r>
            <w:r w:rsidRPr="009B44BA">
              <w:rPr>
                <w:rFonts w:ascii="Arial" w:hAnsi="Arial" w:cs="Arial"/>
                <w:sz w:val="20"/>
                <w:szCs w:val="20"/>
              </w:rPr>
              <w:br/>
              <w:t>RPO WK-P 2014-2020</w:t>
            </w:r>
          </w:p>
        </w:tc>
        <w:tc>
          <w:tcPr>
            <w:tcW w:w="3999" w:type="pct"/>
            <w:gridSpan w:val="2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bCs/>
                <w:sz w:val="20"/>
                <w:szCs w:val="20"/>
              </w:rPr>
              <w:t>Aktywna integracja osób zagrożonych ubóstwem lub wykluczeniem społecznym poprzez poprawę i wzmocnienie ich zdolności do zatrudnienia</w:t>
            </w:r>
          </w:p>
        </w:tc>
      </w:tr>
      <w:tr w:rsidR="00E006DC" w:rsidRPr="009B44BA" w:rsidTr="0015125F">
        <w:trPr>
          <w:trHeight w:val="386"/>
          <w:jc w:val="center"/>
        </w:trPr>
        <w:tc>
          <w:tcPr>
            <w:tcW w:w="9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Priorytet inwestycyjny</w:t>
            </w:r>
          </w:p>
        </w:tc>
        <w:tc>
          <w:tcPr>
            <w:tcW w:w="3999" w:type="pct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9i Aktywne włączenie, w tym z myślą o  promowaniu równych szans oraz aktywnego uczestnictwa i zwiększaniu szans na zatrudnienie</w:t>
            </w:r>
          </w:p>
        </w:tc>
      </w:tr>
      <w:tr w:rsidR="00E006DC" w:rsidRPr="009B44BA" w:rsidTr="0015125F">
        <w:trPr>
          <w:trHeight w:val="386"/>
          <w:jc w:val="center"/>
        </w:trPr>
        <w:tc>
          <w:tcPr>
            <w:tcW w:w="9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Schemat</w:t>
            </w:r>
          </w:p>
        </w:tc>
        <w:tc>
          <w:tcPr>
            <w:tcW w:w="3999" w:type="pct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Default="00E006DC" w:rsidP="0015125F">
            <w:pPr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B44BA">
              <w:rPr>
                <w:rFonts w:ascii="Arial" w:hAnsi="Arial" w:cs="Arial"/>
                <w:bCs/>
                <w:sz w:val="20"/>
                <w:szCs w:val="20"/>
              </w:rPr>
              <w:t>Działania na rzecz aktywnego włączenia społecznego i powrót na rynek pracy</w:t>
            </w:r>
          </w:p>
          <w:p w:rsidR="00E006DC" w:rsidRPr="00446536" w:rsidRDefault="00E006DC" w:rsidP="0015125F">
            <w:pPr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46536">
              <w:rPr>
                <w:rFonts w:ascii="Arial" w:hAnsi="Arial" w:cs="Arial"/>
                <w:b/>
                <w:sz w:val="20"/>
                <w:szCs w:val="20"/>
              </w:rPr>
              <w:t>Schemat 1 – projekty w ramach polityki terytorialnej – OSI, ORSG</w:t>
            </w:r>
          </w:p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46536">
              <w:rPr>
                <w:rFonts w:ascii="Arial" w:hAnsi="Arial" w:cs="Arial"/>
                <w:b/>
                <w:sz w:val="20"/>
                <w:szCs w:val="20"/>
              </w:rPr>
              <w:t>Schemat 2 –</w:t>
            </w:r>
            <w:r w:rsidRPr="00446536">
              <w:rPr>
                <w:b/>
              </w:rPr>
              <w:t xml:space="preserve"> </w:t>
            </w:r>
            <w:r w:rsidRPr="00446536">
              <w:rPr>
                <w:rFonts w:ascii="Arial" w:hAnsi="Arial" w:cs="Arial"/>
                <w:b/>
                <w:sz w:val="20"/>
                <w:szCs w:val="20"/>
              </w:rPr>
              <w:t>projekty poza polityką terytorialną</w:t>
            </w:r>
          </w:p>
        </w:tc>
      </w:tr>
      <w:tr w:rsidR="00E006DC" w:rsidRPr="009B44BA" w:rsidTr="0015125F">
        <w:trPr>
          <w:trHeight w:val="545"/>
          <w:jc w:val="center"/>
        </w:trPr>
        <w:tc>
          <w:tcPr>
            <w:tcW w:w="998" w:type="pct"/>
            <w:tcBorders>
              <w:top w:val="single" w:sz="6" w:space="0" w:color="auto"/>
              <w:left w:val="single" w:sz="12" w:space="0" w:color="auto"/>
            </w:tcBorders>
            <w:shd w:val="clear" w:color="auto" w:fill="B6DDE8"/>
            <w:vAlign w:val="center"/>
          </w:tcPr>
          <w:p w:rsidR="00E006DC" w:rsidRPr="002C6AE3" w:rsidRDefault="00E006DC" w:rsidP="0015125F">
            <w:pPr>
              <w:pStyle w:val="Nagwek2"/>
              <w:jc w:val="center"/>
              <w:rPr>
                <w:rFonts w:ascii="Arial" w:hAnsi="Arial" w:cs="Arial"/>
                <w:b w:val="0"/>
                <w:i w:val="0"/>
                <w:sz w:val="20"/>
                <w:szCs w:val="20"/>
                <w:lang w:val="pl-PL"/>
              </w:rPr>
            </w:pPr>
            <w:bookmarkStart w:id="2" w:name="_Toc507590583"/>
            <w:r w:rsidRPr="002C6AE3">
              <w:rPr>
                <w:rFonts w:ascii="Arial" w:hAnsi="Arial" w:cs="Arial"/>
                <w:b w:val="0"/>
                <w:i w:val="0"/>
                <w:sz w:val="20"/>
                <w:szCs w:val="20"/>
                <w:lang w:val="pl-PL"/>
              </w:rPr>
              <w:t>Lp. konkursu</w:t>
            </w:r>
            <w:bookmarkEnd w:id="2"/>
          </w:p>
        </w:tc>
        <w:tc>
          <w:tcPr>
            <w:tcW w:w="381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E006DC" w:rsidRPr="002C6AE3" w:rsidRDefault="00E006DC" w:rsidP="0015125F">
            <w:pPr>
              <w:pStyle w:val="Nagwek3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bookmarkStart w:id="3" w:name="_Toc507590584"/>
            <w:r w:rsidRPr="002C6AE3">
              <w:rPr>
                <w:rFonts w:ascii="Arial" w:hAnsi="Arial" w:cs="Arial"/>
                <w:sz w:val="20"/>
                <w:szCs w:val="20"/>
                <w:lang w:val="pl-PL"/>
              </w:rPr>
              <w:t>A.1</w:t>
            </w:r>
            <w:bookmarkEnd w:id="3"/>
          </w:p>
        </w:tc>
        <w:tc>
          <w:tcPr>
            <w:tcW w:w="984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E006DC" w:rsidRPr="009B44BA" w:rsidDel="004D2A86" w:rsidRDefault="00E006DC" w:rsidP="0015125F">
            <w:pPr>
              <w:spacing w:after="0" w:line="240" w:lineRule="auto"/>
              <w:ind w:left="-15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Planowany kwartał rozpoczęcia naboru</w:t>
            </w:r>
            <w:r w:rsidRPr="009B44BA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343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E006DC" w:rsidRPr="009B44BA" w:rsidDel="004D2A86" w:rsidRDefault="00E006DC" w:rsidP="0015125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44BA"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354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E006DC" w:rsidRPr="009B44BA" w:rsidRDefault="00E006DC" w:rsidP="0015125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44BA">
              <w:rPr>
                <w:rFonts w:ascii="Arial" w:hAnsi="Arial" w:cs="Arial"/>
                <w:b/>
                <w:sz w:val="20"/>
                <w:szCs w:val="20"/>
              </w:rPr>
              <w:t>II</w:t>
            </w:r>
          </w:p>
        </w:tc>
        <w:tc>
          <w:tcPr>
            <w:tcW w:w="332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44BA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31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E006DC" w:rsidRPr="009B44BA" w:rsidRDefault="00E006DC" w:rsidP="0015125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44BA">
              <w:rPr>
                <w:rFonts w:ascii="Arial" w:hAnsi="Arial" w:cs="Arial"/>
                <w:b/>
                <w:sz w:val="20"/>
                <w:szCs w:val="20"/>
              </w:rPr>
              <w:t>III</w:t>
            </w:r>
          </w:p>
        </w:tc>
        <w:tc>
          <w:tcPr>
            <w:tcW w:w="35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" w:type="pct"/>
            <w:gridSpan w:val="7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E006DC" w:rsidRPr="009B44BA" w:rsidRDefault="00E006DC" w:rsidP="0015125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44BA">
              <w:rPr>
                <w:rFonts w:ascii="Arial" w:hAnsi="Arial" w:cs="Arial"/>
                <w:b/>
                <w:sz w:val="20"/>
                <w:szCs w:val="20"/>
              </w:rPr>
              <w:t>IV</w:t>
            </w:r>
          </w:p>
        </w:tc>
        <w:tc>
          <w:tcPr>
            <w:tcW w:w="29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6DC" w:rsidRPr="009B44BA" w:rsidTr="0015125F">
        <w:trPr>
          <w:trHeight w:val="219"/>
          <w:jc w:val="center"/>
        </w:trPr>
        <w:tc>
          <w:tcPr>
            <w:tcW w:w="998" w:type="pct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Projekty grantowe</w:t>
            </w:r>
          </w:p>
        </w:tc>
        <w:tc>
          <w:tcPr>
            <w:tcW w:w="1076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44BA">
              <w:rPr>
                <w:rFonts w:ascii="Arial" w:hAnsi="Arial" w:cs="Arial"/>
                <w:b/>
                <w:sz w:val="20"/>
                <w:szCs w:val="20"/>
              </w:rPr>
              <w:t xml:space="preserve">TAK </w:t>
            </w:r>
          </w:p>
        </w:tc>
        <w:tc>
          <w:tcPr>
            <w:tcW w:w="986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71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44BA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966" w:type="pct"/>
            <w:gridSpan w:val="10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44BA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E006DC" w:rsidRPr="009B44BA" w:rsidTr="0015125F">
        <w:trPr>
          <w:jc w:val="center"/>
        </w:trPr>
        <w:tc>
          <w:tcPr>
            <w:tcW w:w="9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 xml:space="preserve">Planowana alokacja (zł) </w:t>
            </w:r>
          </w:p>
        </w:tc>
        <w:tc>
          <w:tcPr>
            <w:tcW w:w="3999" w:type="pct"/>
            <w:gridSpan w:val="2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006DC" w:rsidRPr="000D4EE0" w:rsidRDefault="00E006DC" w:rsidP="0015125F">
            <w:pPr>
              <w:spacing w:before="120" w:after="120" w:line="240" w:lineRule="auto"/>
              <w:ind w:left="57" w:right="57"/>
              <w:rPr>
                <w:rFonts w:ascii="Arial" w:hAnsi="Arial" w:cs="Arial"/>
                <w:b/>
                <w:sz w:val="20"/>
                <w:szCs w:val="20"/>
              </w:rPr>
            </w:pPr>
            <w:r w:rsidRPr="000D4EE0">
              <w:rPr>
                <w:rFonts w:ascii="Arial" w:hAnsi="Arial" w:cs="Arial"/>
                <w:b/>
                <w:sz w:val="20"/>
                <w:szCs w:val="20"/>
              </w:rPr>
              <w:t>Schemat 1 – 27 580 800 PLN</w:t>
            </w:r>
          </w:p>
          <w:p w:rsidR="00E006DC" w:rsidRPr="009B44BA" w:rsidRDefault="00E006DC" w:rsidP="0015125F">
            <w:pPr>
              <w:spacing w:before="120" w:after="120" w:line="240" w:lineRule="auto"/>
              <w:ind w:left="57" w:right="57"/>
              <w:rPr>
                <w:rFonts w:ascii="Arial" w:hAnsi="Arial" w:cs="Arial"/>
                <w:b/>
                <w:sz w:val="20"/>
                <w:szCs w:val="20"/>
              </w:rPr>
            </w:pPr>
            <w:r w:rsidRPr="000D4EE0">
              <w:rPr>
                <w:rFonts w:ascii="Arial" w:hAnsi="Arial" w:cs="Arial"/>
                <w:b/>
                <w:sz w:val="20"/>
                <w:szCs w:val="20"/>
              </w:rPr>
              <w:t>Schemat 2 – 27 580 800 PLN</w:t>
            </w:r>
          </w:p>
        </w:tc>
      </w:tr>
      <w:tr w:rsidR="00E006DC" w:rsidRPr="009B44BA" w:rsidTr="0015125F">
        <w:trPr>
          <w:jc w:val="center"/>
        </w:trPr>
        <w:tc>
          <w:tcPr>
            <w:tcW w:w="4997" w:type="pct"/>
            <w:gridSpan w:val="2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Wymagany wkład własny beneficjenta</w:t>
            </w:r>
          </w:p>
        </w:tc>
      </w:tr>
      <w:tr w:rsidR="00E006DC" w:rsidRPr="009B44BA" w:rsidTr="0015125F">
        <w:trPr>
          <w:trHeight w:val="386"/>
          <w:jc w:val="center"/>
        </w:trPr>
        <w:tc>
          <w:tcPr>
            <w:tcW w:w="9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44BA">
              <w:rPr>
                <w:rFonts w:ascii="Arial" w:hAnsi="Arial" w:cs="Arial"/>
                <w:b/>
                <w:sz w:val="20"/>
                <w:szCs w:val="20"/>
              </w:rPr>
              <w:t xml:space="preserve">TAK </w:t>
            </w:r>
          </w:p>
        </w:tc>
        <w:tc>
          <w:tcPr>
            <w:tcW w:w="577" w:type="pct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44BA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38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B44BA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539" w:type="pct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53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 xml:space="preserve">Minimalny udział wkładu własnego </w:t>
            </w:r>
          </w:p>
        </w:tc>
        <w:tc>
          <w:tcPr>
            <w:tcW w:w="966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15%</w:t>
            </w:r>
          </w:p>
        </w:tc>
      </w:tr>
      <w:tr w:rsidR="00E006DC" w:rsidRPr="009B44BA" w:rsidTr="0015125F">
        <w:trPr>
          <w:trHeight w:val="278"/>
          <w:jc w:val="center"/>
        </w:trPr>
        <w:tc>
          <w:tcPr>
            <w:tcW w:w="9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Typ/typy projektów przewidziane do realizacji w ramach konkursu</w:t>
            </w:r>
          </w:p>
        </w:tc>
        <w:tc>
          <w:tcPr>
            <w:tcW w:w="3999" w:type="pct"/>
            <w:gridSpan w:val="26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E006DC" w:rsidRPr="009B44BA" w:rsidRDefault="00E006DC" w:rsidP="0015125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522" w:righ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B44BA">
              <w:rPr>
                <w:rFonts w:ascii="Arial" w:hAnsi="Arial" w:cs="Arial"/>
                <w:b/>
                <w:sz w:val="20"/>
                <w:szCs w:val="20"/>
              </w:rPr>
              <w:t>Zindywidualizowane i kompleksowe działania umożliwiające aktywne włączenie społeczne a także powrót na rynek pracy realizowane w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9B44BA">
              <w:rPr>
                <w:rFonts w:ascii="Arial" w:hAnsi="Arial" w:cs="Arial"/>
                <w:b/>
                <w:sz w:val="20"/>
                <w:szCs w:val="20"/>
              </w:rPr>
              <w:t>oparciu o:</w:t>
            </w:r>
          </w:p>
          <w:p w:rsidR="00E006DC" w:rsidRPr="009B44BA" w:rsidRDefault="00E006DC" w:rsidP="0015125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right="57" w:hanging="25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Program Aktywizacja i Integracja i/lub,</w:t>
            </w:r>
          </w:p>
          <w:p w:rsidR="00E006DC" w:rsidRPr="009B44BA" w:rsidRDefault="00E006DC" w:rsidP="0015125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right="57" w:hanging="22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Kontrakt socjalny lub jego odmiany i/lub,</w:t>
            </w:r>
          </w:p>
          <w:p w:rsidR="00E006DC" w:rsidRPr="009B44BA" w:rsidRDefault="00E006DC" w:rsidP="0015125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right="57" w:hanging="22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Program Aktywności Lokalnej i/lub,</w:t>
            </w:r>
          </w:p>
          <w:p w:rsidR="00E006DC" w:rsidRPr="009B44BA" w:rsidRDefault="00E006DC" w:rsidP="0015125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right="57" w:hanging="22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inne metody, modele, narzędzia pracy socjalnej o charakterze indywidualnym, rodzinnym, środowiskowym;</w:t>
            </w:r>
          </w:p>
          <w:p w:rsidR="00E006DC" w:rsidRPr="009B44BA" w:rsidRDefault="00E006DC" w:rsidP="0015125F">
            <w:pPr>
              <w:autoSpaceDE w:val="0"/>
              <w:autoSpaceDN w:val="0"/>
              <w:adjustRightInd w:val="0"/>
              <w:spacing w:before="120" w:after="120" w:line="240" w:lineRule="auto"/>
              <w:ind w:left="499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z obligatoryjnym wykorzystaniem instrumentów aktywizacji społecznej i/lub zawodowej i/lub edukacyjnej</w:t>
            </w:r>
            <w:r w:rsidRPr="009B44B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  <w:r w:rsidRPr="009B44B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006DC" w:rsidRPr="009B44BA" w:rsidRDefault="00E006DC" w:rsidP="0015125F">
            <w:pPr>
              <w:numPr>
                <w:ilvl w:val="0"/>
                <w:numId w:val="3"/>
              </w:numPr>
              <w:spacing w:before="120" w:after="0" w:line="240" w:lineRule="auto"/>
              <w:ind w:left="499" w:righ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B44BA">
              <w:rPr>
                <w:rFonts w:ascii="Arial" w:hAnsi="Arial" w:cs="Arial"/>
                <w:b/>
                <w:sz w:val="20"/>
                <w:szCs w:val="20"/>
              </w:rPr>
              <w:t>Zindywidualizowane i kompleksowe działania umożliwiające aktywne włączenie społeczne a także powrót na rynek pracy realizowane poprzez:</w:t>
            </w:r>
          </w:p>
          <w:p w:rsidR="00E006DC" w:rsidRPr="009B44BA" w:rsidRDefault="00E006DC" w:rsidP="0015125F">
            <w:pPr>
              <w:numPr>
                <w:ilvl w:val="0"/>
                <w:numId w:val="5"/>
              </w:numPr>
              <w:spacing w:after="0" w:line="240" w:lineRule="auto"/>
              <w:ind w:right="57" w:hanging="25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 xml:space="preserve">programy reintegracji zawodowej i społecznej realizowane przez </w:t>
            </w:r>
            <w:r w:rsidRPr="009B44BA">
              <w:rPr>
                <w:rFonts w:ascii="Arial" w:hAnsi="Arial" w:cs="Arial"/>
                <w:sz w:val="20"/>
                <w:szCs w:val="20"/>
              </w:rPr>
              <w:lastRenderedPageBreak/>
              <w:t>podmioty, o których mowa w ustawie z dnia 13 czerwca 2003 r. o zatrudnieniu socjalnym;</w:t>
            </w:r>
          </w:p>
          <w:p w:rsidR="00E006DC" w:rsidRPr="009B44BA" w:rsidRDefault="00E006DC" w:rsidP="0015125F">
            <w:pPr>
              <w:numPr>
                <w:ilvl w:val="0"/>
                <w:numId w:val="5"/>
              </w:numPr>
              <w:spacing w:after="0" w:line="240" w:lineRule="auto"/>
              <w:ind w:left="783" w:right="57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programy na rzecz wsparcia zatrudnienia i rehabilitacji zawodowej i społecznej osób z niepełnosprawnościami (w tym w ramach WTZ i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9B44BA">
              <w:rPr>
                <w:rFonts w:ascii="Arial" w:hAnsi="Arial" w:cs="Arial"/>
                <w:sz w:val="20"/>
                <w:szCs w:val="20"/>
              </w:rPr>
              <w:t>ZAZ)</w:t>
            </w:r>
            <w:r w:rsidRPr="009B44B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E006DC" w:rsidRPr="009B44BA" w:rsidTr="0015125F">
        <w:trPr>
          <w:trHeight w:val="81"/>
          <w:jc w:val="center"/>
        </w:trPr>
        <w:tc>
          <w:tcPr>
            <w:tcW w:w="4997" w:type="pct"/>
            <w:gridSpan w:val="2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b/>
                <w:sz w:val="20"/>
                <w:szCs w:val="20"/>
              </w:rPr>
              <w:lastRenderedPageBreak/>
              <w:t>ZAKŁADANE EFEKTY KONKURSU WYRAŻONE WSKAŹNIKAMI (W PODZIALE NA PŁEĆ I OGÓŁEM)</w:t>
            </w:r>
          </w:p>
        </w:tc>
      </w:tr>
      <w:tr w:rsidR="00E006DC" w:rsidRPr="009B44BA" w:rsidTr="0015125F">
        <w:trPr>
          <w:trHeight w:val="330"/>
          <w:jc w:val="center"/>
        </w:trPr>
        <w:tc>
          <w:tcPr>
            <w:tcW w:w="4997" w:type="pct"/>
            <w:gridSpan w:val="2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44BA">
              <w:rPr>
                <w:rFonts w:ascii="Arial" w:hAnsi="Arial" w:cs="Arial"/>
                <w:b/>
                <w:sz w:val="20"/>
                <w:szCs w:val="20"/>
              </w:rPr>
              <w:t>WSKAŹNIKI REZULTATU</w:t>
            </w:r>
          </w:p>
        </w:tc>
      </w:tr>
      <w:tr w:rsidR="00E006DC" w:rsidRPr="009B44BA" w:rsidTr="0015125F">
        <w:trPr>
          <w:trHeight w:val="310"/>
          <w:jc w:val="center"/>
        </w:trPr>
        <w:tc>
          <w:tcPr>
            <w:tcW w:w="2849" w:type="pct"/>
            <w:gridSpan w:val="10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44BA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2148" w:type="pct"/>
            <w:gridSpan w:val="17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44BA">
              <w:rPr>
                <w:rFonts w:ascii="Arial" w:hAnsi="Arial" w:cs="Arial"/>
                <w:b/>
                <w:sz w:val="20"/>
                <w:szCs w:val="20"/>
              </w:rPr>
              <w:t>Wartość docelowa wskaźnika</w:t>
            </w:r>
          </w:p>
        </w:tc>
      </w:tr>
      <w:tr w:rsidR="00E006DC" w:rsidRPr="009B44BA" w:rsidTr="0015125F">
        <w:trPr>
          <w:trHeight w:val="135"/>
          <w:jc w:val="center"/>
        </w:trPr>
        <w:tc>
          <w:tcPr>
            <w:tcW w:w="2849" w:type="pct"/>
            <w:gridSpan w:val="10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06" w:type="pct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W podziale na:</w:t>
            </w:r>
          </w:p>
        </w:tc>
        <w:tc>
          <w:tcPr>
            <w:tcW w:w="842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Ogółem w konkursie</w:t>
            </w:r>
          </w:p>
        </w:tc>
      </w:tr>
      <w:tr w:rsidR="00E006DC" w:rsidRPr="009B44BA" w:rsidTr="0015125F">
        <w:trPr>
          <w:trHeight w:val="179"/>
          <w:jc w:val="center"/>
        </w:trPr>
        <w:tc>
          <w:tcPr>
            <w:tcW w:w="2849" w:type="pct"/>
            <w:gridSpan w:val="10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4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Kobiety</w:t>
            </w:r>
          </w:p>
        </w:tc>
        <w:tc>
          <w:tcPr>
            <w:tcW w:w="692" w:type="pct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Mężczyzn</w:t>
            </w:r>
          </w:p>
        </w:tc>
        <w:tc>
          <w:tcPr>
            <w:tcW w:w="842" w:type="pct"/>
            <w:gridSpan w:val="9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6DC" w:rsidRPr="009B44BA" w:rsidTr="0015125F">
        <w:trPr>
          <w:trHeight w:val="279"/>
          <w:jc w:val="center"/>
        </w:trPr>
        <w:tc>
          <w:tcPr>
            <w:tcW w:w="2849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44BA">
              <w:rPr>
                <w:rFonts w:ascii="Arial" w:hAnsi="Arial" w:cs="Arial"/>
                <w:color w:val="000000"/>
                <w:sz w:val="20"/>
                <w:szCs w:val="20"/>
              </w:rPr>
              <w:t>Liczba osób zagrożonych ubóstwem lub wykluczeniem społecznym, które uzyskały kwalifikacje po opuszczeniu programu</w:t>
            </w:r>
          </w:p>
        </w:tc>
        <w:tc>
          <w:tcPr>
            <w:tcW w:w="61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006DC" w:rsidRPr="002802FE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692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006DC" w:rsidRPr="002802FE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842" w:type="pct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E006DC" w:rsidRPr="009B44BA" w:rsidTr="0015125F">
        <w:trPr>
          <w:trHeight w:val="567"/>
          <w:jc w:val="center"/>
        </w:trPr>
        <w:tc>
          <w:tcPr>
            <w:tcW w:w="2849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44BA">
              <w:rPr>
                <w:rFonts w:ascii="Arial" w:hAnsi="Arial" w:cs="Arial"/>
                <w:color w:val="000000"/>
                <w:sz w:val="20"/>
                <w:szCs w:val="20"/>
              </w:rPr>
              <w:t>Liczba osób zagrożonych ubóstwem lub wykluczeniem społecznym poszukujących pracy po opuszczeniu programu</w:t>
            </w:r>
          </w:p>
        </w:tc>
        <w:tc>
          <w:tcPr>
            <w:tcW w:w="61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006DC" w:rsidRPr="002802FE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692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006DC" w:rsidRPr="002802FE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842" w:type="pct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35%</w:t>
            </w:r>
          </w:p>
        </w:tc>
      </w:tr>
      <w:tr w:rsidR="00E006DC" w:rsidRPr="009B44BA" w:rsidTr="0015125F">
        <w:trPr>
          <w:trHeight w:val="567"/>
          <w:jc w:val="center"/>
        </w:trPr>
        <w:tc>
          <w:tcPr>
            <w:tcW w:w="2849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44BA">
              <w:rPr>
                <w:rFonts w:ascii="Arial" w:hAnsi="Arial" w:cs="Arial"/>
                <w:color w:val="000000"/>
                <w:sz w:val="20"/>
                <w:szCs w:val="20"/>
              </w:rPr>
              <w:t>Liczba osób zagrożonych ubóstwem lub wykluczeniem społecznym pracujących po opuszczeniu programu (łącznie z  pracującymi na własny rachunek)</w:t>
            </w:r>
          </w:p>
        </w:tc>
        <w:tc>
          <w:tcPr>
            <w:tcW w:w="61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006DC" w:rsidRPr="002802FE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692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006DC" w:rsidRPr="002802FE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842" w:type="pct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15%</w:t>
            </w:r>
          </w:p>
        </w:tc>
      </w:tr>
      <w:tr w:rsidR="00E006DC" w:rsidRPr="009B44BA" w:rsidTr="0015125F">
        <w:trPr>
          <w:trHeight w:val="410"/>
          <w:jc w:val="center"/>
        </w:trPr>
        <w:tc>
          <w:tcPr>
            <w:tcW w:w="4997" w:type="pct"/>
            <w:gridSpan w:val="2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9B44BA">
              <w:rPr>
                <w:rFonts w:ascii="Arial" w:hAnsi="Arial" w:cs="Arial"/>
                <w:b/>
                <w:sz w:val="20"/>
                <w:szCs w:val="20"/>
              </w:rPr>
              <w:t>WSKAŹNIKI PRODUKTU</w:t>
            </w:r>
          </w:p>
        </w:tc>
      </w:tr>
      <w:tr w:rsidR="00E006DC" w:rsidRPr="009B44BA" w:rsidTr="0015125F">
        <w:trPr>
          <w:trHeight w:val="92"/>
          <w:jc w:val="center"/>
        </w:trPr>
        <w:tc>
          <w:tcPr>
            <w:tcW w:w="2849" w:type="pct"/>
            <w:gridSpan w:val="10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44BA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2148" w:type="pct"/>
            <w:gridSpan w:val="17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44BA">
              <w:rPr>
                <w:rFonts w:ascii="Arial" w:hAnsi="Arial" w:cs="Arial"/>
                <w:b/>
                <w:sz w:val="20"/>
                <w:szCs w:val="20"/>
              </w:rPr>
              <w:t>Wartość docelowa wskaźnika</w:t>
            </w:r>
          </w:p>
        </w:tc>
      </w:tr>
      <w:tr w:rsidR="00E006DC" w:rsidRPr="009B44BA" w:rsidTr="0015125F">
        <w:trPr>
          <w:trHeight w:val="183"/>
          <w:jc w:val="center"/>
        </w:trPr>
        <w:tc>
          <w:tcPr>
            <w:tcW w:w="2849" w:type="pct"/>
            <w:gridSpan w:val="10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06" w:type="pct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W podziale na:</w:t>
            </w:r>
          </w:p>
        </w:tc>
        <w:tc>
          <w:tcPr>
            <w:tcW w:w="842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Ogółem w konkursie</w:t>
            </w:r>
          </w:p>
        </w:tc>
      </w:tr>
      <w:tr w:rsidR="00E006DC" w:rsidRPr="009B44BA" w:rsidTr="0015125F">
        <w:trPr>
          <w:trHeight w:val="161"/>
          <w:jc w:val="center"/>
        </w:trPr>
        <w:tc>
          <w:tcPr>
            <w:tcW w:w="2849" w:type="pct"/>
            <w:gridSpan w:val="10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4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Kobiety</w:t>
            </w:r>
          </w:p>
        </w:tc>
        <w:tc>
          <w:tcPr>
            <w:tcW w:w="692" w:type="pct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Mężczyzn</w:t>
            </w:r>
          </w:p>
        </w:tc>
        <w:tc>
          <w:tcPr>
            <w:tcW w:w="842" w:type="pct"/>
            <w:gridSpan w:val="9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06DC" w:rsidRPr="009B44BA" w:rsidTr="0015125F">
        <w:trPr>
          <w:trHeight w:val="72"/>
          <w:jc w:val="center"/>
        </w:trPr>
        <w:tc>
          <w:tcPr>
            <w:tcW w:w="2849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44BA">
              <w:rPr>
                <w:rFonts w:ascii="Arial" w:hAnsi="Arial" w:cs="Arial"/>
                <w:color w:val="000000"/>
                <w:sz w:val="20"/>
                <w:szCs w:val="20"/>
              </w:rPr>
              <w:t>Liczba osób zagrożonych ubóstwem lub wykluczeniem społecznym objętych wsparciem w programie</w:t>
            </w:r>
          </w:p>
        </w:tc>
        <w:tc>
          <w:tcPr>
            <w:tcW w:w="61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92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2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E006DC" w:rsidRPr="000D4EE0" w:rsidRDefault="00E006DC" w:rsidP="001512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EE0">
              <w:rPr>
                <w:rFonts w:ascii="Arial" w:hAnsi="Arial" w:cs="Arial"/>
                <w:sz w:val="20"/>
                <w:szCs w:val="20"/>
              </w:rPr>
              <w:t>3746</w:t>
            </w:r>
          </w:p>
        </w:tc>
      </w:tr>
      <w:tr w:rsidR="00E006DC" w:rsidRPr="009B44BA" w:rsidTr="0015125F">
        <w:trPr>
          <w:trHeight w:val="72"/>
          <w:jc w:val="center"/>
        </w:trPr>
        <w:tc>
          <w:tcPr>
            <w:tcW w:w="2849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44BA">
              <w:rPr>
                <w:rFonts w:ascii="Arial" w:hAnsi="Arial" w:cs="Arial"/>
                <w:color w:val="000000"/>
                <w:sz w:val="20"/>
                <w:szCs w:val="20"/>
              </w:rPr>
              <w:t>Liczba osób z niepełnosprawnościami objętych wsparciem w programie</w:t>
            </w:r>
          </w:p>
        </w:tc>
        <w:tc>
          <w:tcPr>
            <w:tcW w:w="61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92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2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E006DC" w:rsidRPr="000D4EE0" w:rsidRDefault="00E006DC" w:rsidP="001512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EE0">
              <w:rPr>
                <w:rFonts w:ascii="Arial" w:hAnsi="Arial" w:cs="Arial"/>
                <w:sz w:val="20"/>
                <w:szCs w:val="20"/>
              </w:rPr>
              <w:t>562</w:t>
            </w:r>
          </w:p>
        </w:tc>
      </w:tr>
      <w:tr w:rsidR="00E006DC" w:rsidRPr="009B44BA" w:rsidTr="0015125F">
        <w:trPr>
          <w:jc w:val="center"/>
        </w:trPr>
        <w:tc>
          <w:tcPr>
            <w:tcW w:w="4997" w:type="pct"/>
            <w:gridSpan w:val="2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/>
            <w:vAlign w:val="center"/>
          </w:tcPr>
          <w:p w:rsidR="00E006DC" w:rsidRPr="009B44BA" w:rsidRDefault="00E006DC" w:rsidP="0015125F">
            <w:pPr>
              <w:numPr>
                <w:ilvl w:val="0"/>
                <w:numId w:val="2"/>
              </w:numPr>
              <w:spacing w:before="120" w:after="120" w:line="240" w:lineRule="auto"/>
              <w:ind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44BA">
              <w:rPr>
                <w:rFonts w:ascii="Arial" w:hAnsi="Arial" w:cs="Arial"/>
                <w:b/>
                <w:sz w:val="20"/>
                <w:szCs w:val="20"/>
              </w:rPr>
              <w:t>SZCZEGÓŁOWE KRYTERIA WYBORU PROJEKTÓW</w:t>
            </w:r>
            <w:r w:rsidRPr="009B44B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</w:p>
        </w:tc>
      </w:tr>
      <w:tr w:rsidR="00E006DC" w:rsidRPr="009B44BA" w:rsidTr="0015125F">
        <w:trPr>
          <w:jc w:val="center"/>
        </w:trPr>
        <w:tc>
          <w:tcPr>
            <w:tcW w:w="4997" w:type="pct"/>
            <w:gridSpan w:val="2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5B3D7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44BA">
              <w:rPr>
                <w:rFonts w:ascii="Arial" w:hAnsi="Arial" w:cs="Arial"/>
                <w:b/>
                <w:sz w:val="20"/>
                <w:szCs w:val="20"/>
              </w:rPr>
              <w:t>B.1 KRYTERIA DOSTĘPU</w:t>
            </w:r>
          </w:p>
        </w:tc>
      </w:tr>
      <w:tr w:rsidR="00E006DC" w:rsidRPr="00055DDC" w:rsidTr="0015125F">
        <w:trPr>
          <w:jc w:val="center"/>
        </w:trPr>
        <w:tc>
          <w:tcPr>
            <w:tcW w:w="4997" w:type="pct"/>
            <w:gridSpan w:val="2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031C68" w:rsidRDefault="00E006DC" w:rsidP="0015125F">
            <w:pPr>
              <w:spacing w:before="60" w:after="60" w:line="240" w:lineRule="auto"/>
              <w:ind w:righ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31C68">
              <w:rPr>
                <w:rFonts w:ascii="Arial" w:hAnsi="Arial" w:cs="Arial"/>
                <w:b/>
                <w:sz w:val="20"/>
                <w:szCs w:val="20"/>
              </w:rPr>
              <w:t>B.1.1 Zgodność ze strategią rozwoju Obszaru Strategicznej Interwencji lub strategią Obszaru Rozwoju Społeczno-Gospodarczego</w:t>
            </w:r>
          </w:p>
        </w:tc>
      </w:tr>
      <w:tr w:rsidR="00E006DC" w:rsidRPr="00055DDC" w:rsidTr="0015125F">
        <w:trPr>
          <w:trHeight w:val="270"/>
          <w:jc w:val="center"/>
        </w:trPr>
        <w:tc>
          <w:tcPr>
            <w:tcW w:w="3654" w:type="pct"/>
            <w:gridSpan w:val="14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031C68" w:rsidRDefault="00E006DC" w:rsidP="0015125F">
            <w:pPr>
              <w:spacing w:before="60" w:after="6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1C68">
              <w:rPr>
                <w:rFonts w:ascii="Arial" w:hAnsi="Arial" w:cs="Arial"/>
                <w:sz w:val="20"/>
                <w:szCs w:val="20"/>
              </w:rPr>
              <w:t>Definicja kryterium:</w:t>
            </w:r>
          </w:p>
        </w:tc>
        <w:tc>
          <w:tcPr>
            <w:tcW w:w="773" w:type="pct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031C68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1C68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571" w:type="pct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031C68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1C68">
              <w:rPr>
                <w:rFonts w:ascii="Arial" w:hAnsi="Arial" w:cs="Arial"/>
                <w:sz w:val="20"/>
                <w:szCs w:val="20"/>
              </w:rPr>
              <w:t>1-2</w:t>
            </w:r>
          </w:p>
        </w:tc>
      </w:tr>
      <w:tr w:rsidR="00E006DC" w:rsidRPr="00055DDC" w:rsidTr="0015125F">
        <w:trPr>
          <w:trHeight w:val="160"/>
          <w:jc w:val="center"/>
        </w:trPr>
        <w:tc>
          <w:tcPr>
            <w:tcW w:w="3654" w:type="pct"/>
            <w:gridSpan w:val="14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6DC" w:rsidRPr="00031C68" w:rsidRDefault="00E006DC" w:rsidP="0015125F">
            <w:pPr>
              <w:spacing w:before="120" w:after="0" w:line="240" w:lineRule="auto"/>
              <w:ind w:right="57"/>
              <w:jc w:val="both"/>
              <w:rPr>
                <w:rFonts w:ascii="Arial" w:hAnsi="Arial" w:cs="Arial"/>
                <w:spacing w:val="-6"/>
                <w:sz w:val="20"/>
                <w:szCs w:val="20"/>
              </w:rPr>
            </w:pPr>
            <w:r>
              <w:rPr>
                <w:rFonts w:ascii="Arial" w:hAnsi="Arial" w:cs="Arial"/>
                <w:spacing w:val="-6"/>
                <w:sz w:val="20"/>
                <w:szCs w:val="20"/>
              </w:rPr>
              <w:t>W schemacie 1 o</w:t>
            </w:r>
            <w:r w:rsidRPr="00031C68">
              <w:rPr>
                <w:rFonts w:ascii="Arial" w:hAnsi="Arial" w:cs="Arial"/>
                <w:spacing w:val="-6"/>
                <w:sz w:val="20"/>
                <w:szCs w:val="20"/>
              </w:rPr>
              <w:t>ceni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e podlega czy projekt realizuje </w:t>
            </w:r>
            <w:r w:rsidRPr="00031C68">
              <w:rPr>
                <w:rFonts w:ascii="Arial" w:hAnsi="Arial" w:cs="Arial"/>
                <w:spacing w:val="-6"/>
                <w:sz w:val="20"/>
                <w:szCs w:val="20"/>
              </w:rPr>
              <w:t>cele określone w strategii rozwoju Obszaru Strategicznej Interwencji (OSI) lub strategii Obszaru Rozwoju Społeczno-Gospodarczego (ORSG). W zakresie kryterium należy ocenić czy:</w:t>
            </w:r>
          </w:p>
          <w:p w:rsidR="00E006DC" w:rsidRPr="00031C68" w:rsidRDefault="00E006DC" w:rsidP="0015125F">
            <w:pPr>
              <w:numPr>
                <w:ilvl w:val="0"/>
                <w:numId w:val="1"/>
              </w:numPr>
              <w:spacing w:after="0" w:line="240" w:lineRule="auto"/>
              <w:ind w:left="426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1C68">
              <w:rPr>
                <w:rFonts w:ascii="Arial" w:hAnsi="Arial" w:cs="Arial"/>
                <w:sz w:val="20"/>
                <w:szCs w:val="20"/>
              </w:rPr>
              <w:t>projekt realizowany jest na obszarze, dla którego została przygotowana i pozytywnie zaopiniowana przez IZ RPO Strategia OSI/ORSG;</w:t>
            </w:r>
          </w:p>
          <w:p w:rsidR="00E006DC" w:rsidRPr="00031C68" w:rsidRDefault="00E006DC" w:rsidP="0015125F">
            <w:pPr>
              <w:numPr>
                <w:ilvl w:val="0"/>
                <w:numId w:val="1"/>
              </w:numPr>
              <w:spacing w:after="0" w:line="240" w:lineRule="auto"/>
              <w:ind w:left="426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1C68">
              <w:rPr>
                <w:rFonts w:ascii="Arial" w:hAnsi="Arial" w:cs="Arial"/>
                <w:sz w:val="20"/>
                <w:szCs w:val="20"/>
              </w:rPr>
              <w:t>projekt wykazuje powiązanie z częścią diagnostyczną, w tym analizą wyzwań i problemów Strategii OSI/ORSG;</w:t>
            </w:r>
          </w:p>
          <w:p w:rsidR="00E006DC" w:rsidRPr="00031C68" w:rsidRDefault="00E006DC" w:rsidP="0015125F">
            <w:pPr>
              <w:numPr>
                <w:ilvl w:val="0"/>
                <w:numId w:val="1"/>
              </w:numPr>
              <w:spacing w:after="0" w:line="240" w:lineRule="auto"/>
              <w:ind w:left="426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1C68">
              <w:rPr>
                <w:rFonts w:ascii="Arial" w:hAnsi="Arial" w:cs="Arial"/>
                <w:sz w:val="20"/>
                <w:szCs w:val="20"/>
              </w:rPr>
              <w:lastRenderedPageBreak/>
              <w:t>projekt wykazuje powiązanie z celami wskazanymi w Strategii OSI/ORSG poprzez realizację wskaźników;</w:t>
            </w:r>
          </w:p>
          <w:p w:rsidR="00E006DC" w:rsidRDefault="00E006DC" w:rsidP="0015125F">
            <w:pPr>
              <w:numPr>
                <w:ilvl w:val="0"/>
                <w:numId w:val="1"/>
              </w:numPr>
              <w:spacing w:after="120" w:line="240" w:lineRule="auto"/>
              <w:ind w:left="426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1C68">
              <w:rPr>
                <w:rFonts w:ascii="Arial" w:hAnsi="Arial" w:cs="Arial"/>
                <w:sz w:val="20"/>
                <w:szCs w:val="20"/>
              </w:rPr>
              <w:t>projekt wynika ze Strategii OSI/ORSG, która posiada pozytywną Opinię IZ RPO WK-P.</w:t>
            </w:r>
          </w:p>
          <w:p w:rsidR="00E006DC" w:rsidRPr="00031C68" w:rsidRDefault="00E006DC" w:rsidP="0015125F">
            <w:pPr>
              <w:spacing w:after="120" w:line="240" w:lineRule="auto"/>
              <w:ind w:right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schemacie 2 – kryterium to nie dotyczy.</w:t>
            </w:r>
          </w:p>
          <w:p w:rsidR="00E006DC" w:rsidRPr="00031C68" w:rsidRDefault="00E006DC" w:rsidP="0015125F">
            <w:pPr>
              <w:spacing w:before="120" w:after="120" w:line="240" w:lineRule="auto"/>
              <w:ind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1C68">
              <w:rPr>
                <w:rFonts w:ascii="Arial" w:hAnsi="Arial" w:cs="Arial"/>
                <w:sz w:val="20"/>
                <w:szCs w:val="20"/>
              </w:rPr>
              <w:t>Kryterium weryfikowane w oparciu o wniosek o dofinansowanie projektu oraz strategię.</w:t>
            </w:r>
          </w:p>
        </w:tc>
        <w:tc>
          <w:tcPr>
            <w:tcW w:w="773" w:type="pct"/>
            <w:gridSpan w:val="8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031C68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" w:type="pct"/>
            <w:gridSpan w:val="5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031C68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6DC" w:rsidRPr="00055DDC" w:rsidTr="0015125F">
        <w:trPr>
          <w:trHeight w:val="160"/>
          <w:jc w:val="center"/>
        </w:trPr>
        <w:tc>
          <w:tcPr>
            <w:tcW w:w="3654" w:type="pct"/>
            <w:gridSpan w:val="14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031C68" w:rsidRDefault="00E006DC" w:rsidP="0015125F">
            <w:pPr>
              <w:spacing w:before="60" w:after="6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1C68">
              <w:rPr>
                <w:rFonts w:ascii="Arial" w:hAnsi="Arial" w:cs="Arial"/>
                <w:bCs/>
                <w:sz w:val="20"/>
                <w:szCs w:val="20"/>
              </w:rPr>
              <w:lastRenderedPageBreak/>
              <w:t>Opis znaczenia kryterium:</w:t>
            </w:r>
          </w:p>
        </w:tc>
        <w:tc>
          <w:tcPr>
            <w:tcW w:w="773" w:type="pct"/>
            <w:gridSpan w:val="8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031C68" w:rsidRDefault="00E006DC" w:rsidP="0015125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" w:type="pct"/>
            <w:gridSpan w:val="5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031C68" w:rsidRDefault="00E006DC" w:rsidP="0015125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6DC" w:rsidRPr="00055DDC" w:rsidTr="0015125F">
        <w:trPr>
          <w:trHeight w:val="160"/>
          <w:jc w:val="center"/>
        </w:trPr>
        <w:tc>
          <w:tcPr>
            <w:tcW w:w="3654" w:type="pct"/>
            <w:gridSpan w:val="14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6DC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1C68">
              <w:rPr>
                <w:rFonts w:ascii="Arial" w:hAnsi="Arial" w:cs="Arial"/>
                <w:sz w:val="20"/>
                <w:szCs w:val="20"/>
              </w:rPr>
              <w:t>Tak/nie</w:t>
            </w:r>
            <w:r>
              <w:rPr>
                <w:rFonts w:ascii="Arial" w:hAnsi="Arial" w:cs="Arial"/>
                <w:sz w:val="20"/>
                <w:szCs w:val="20"/>
              </w:rPr>
              <w:t>/nie dotyczy</w:t>
            </w:r>
            <w:r w:rsidRPr="00031C68">
              <w:rPr>
                <w:rFonts w:ascii="Arial" w:hAnsi="Arial" w:cs="Arial"/>
                <w:sz w:val="20"/>
                <w:szCs w:val="20"/>
              </w:rPr>
              <w:br/>
              <w:t>(niespełnienie kryterium oznacza odrzucenie wniosku)</w:t>
            </w:r>
          </w:p>
          <w:p w:rsidR="00E006DC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006DC" w:rsidRPr="00031C68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dopuszcza się możliwości</w:t>
            </w:r>
            <w:r w:rsidRPr="000D4EE0">
              <w:rPr>
                <w:rFonts w:ascii="Arial" w:hAnsi="Arial" w:cs="Arial"/>
                <w:sz w:val="20"/>
                <w:szCs w:val="20"/>
              </w:rPr>
              <w:t xml:space="preserve"> skier</w:t>
            </w:r>
            <w:r>
              <w:rPr>
                <w:rFonts w:ascii="Arial" w:hAnsi="Arial" w:cs="Arial"/>
                <w:sz w:val="20"/>
                <w:szCs w:val="20"/>
              </w:rPr>
              <w:t>owania kryterium do negocjacji.</w:t>
            </w:r>
          </w:p>
        </w:tc>
        <w:tc>
          <w:tcPr>
            <w:tcW w:w="773" w:type="pct"/>
            <w:gridSpan w:val="8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031C68" w:rsidRDefault="00E006DC" w:rsidP="0015125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1" w:type="pct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031C68" w:rsidRDefault="00E006DC" w:rsidP="0015125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6DC" w:rsidRPr="009B44BA" w:rsidTr="0015125F">
        <w:trPr>
          <w:trHeight w:val="473"/>
          <w:jc w:val="center"/>
        </w:trPr>
        <w:tc>
          <w:tcPr>
            <w:tcW w:w="4997" w:type="pct"/>
            <w:gridSpan w:val="2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031C68" w:rsidRDefault="00E006DC" w:rsidP="0015125F">
            <w:pPr>
              <w:autoSpaceDE w:val="0"/>
              <w:autoSpaceDN w:val="0"/>
              <w:adjustRightInd w:val="0"/>
              <w:spacing w:before="60" w:after="60" w:line="240" w:lineRule="auto"/>
              <w:ind w:left="142" w:righ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27577">
              <w:rPr>
                <w:rFonts w:ascii="Arial" w:hAnsi="Arial" w:cs="Arial"/>
                <w:b/>
                <w:bCs/>
                <w:sz w:val="20"/>
                <w:szCs w:val="20"/>
              </w:rPr>
              <w:t>B.1.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32757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Projekt jest zgodny z właściwym typem projektu</w:t>
            </w:r>
          </w:p>
        </w:tc>
      </w:tr>
      <w:tr w:rsidR="00E006DC" w:rsidRPr="00327577" w:rsidTr="0015125F">
        <w:trPr>
          <w:trHeight w:val="492"/>
          <w:jc w:val="center"/>
        </w:trPr>
        <w:tc>
          <w:tcPr>
            <w:tcW w:w="3654" w:type="pct"/>
            <w:gridSpan w:val="14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E006DC" w:rsidRPr="00327577" w:rsidRDefault="00E006DC" w:rsidP="0015125F">
            <w:pPr>
              <w:autoSpaceDE w:val="0"/>
              <w:autoSpaceDN w:val="0"/>
              <w:adjustRightInd w:val="0"/>
              <w:spacing w:after="120"/>
              <w:ind w:left="57" w:righ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27577">
              <w:rPr>
                <w:rFonts w:ascii="Arial" w:hAnsi="Arial" w:cs="Arial"/>
                <w:sz w:val="20"/>
                <w:szCs w:val="20"/>
              </w:rPr>
              <w:t>Definicja kryterium:</w:t>
            </w:r>
          </w:p>
        </w:tc>
        <w:tc>
          <w:tcPr>
            <w:tcW w:w="793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E006DC" w:rsidRPr="00327577" w:rsidRDefault="00E006DC" w:rsidP="0015125F">
            <w:pPr>
              <w:autoSpaceDE w:val="0"/>
              <w:autoSpaceDN w:val="0"/>
              <w:adjustRightInd w:val="0"/>
              <w:spacing w:after="120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7577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55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CF5E64" w:rsidRDefault="00E006DC" w:rsidP="0015125F">
            <w:pPr>
              <w:autoSpaceDE w:val="0"/>
              <w:autoSpaceDN w:val="0"/>
              <w:adjustRightInd w:val="0"/>
              <w:spacing w:after="1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5E64">
              <w:rPr>
                <w:rFonts w:ascii="Arial" w:hAnsi="Arial" w:cs="Arial"/>
                <w:sz w:val="20"/>
                <w:szCs w:val="20"/>
              </w:rPr>
              <w:t>1-2</w:t>
            </w:r>
          </w:p>
        </w:tc>
      </w:tr>
      <w:tr w:rsidR="00E006DC" w:rsidRPr="00327577" w:rsidTr="0015125F">
        <w:trPr>
          <w:trHeight w:val="491"/>
          <w:jc w:val="center"/>
        </w:trPr>
        <w:tc>
          <w:tcPr>
            <w:tcW w:w="3654" w:type="pct"/>
            <w:gridSpan w:val="14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06DC" w:rsidRPr="00327577" w:rsidRDefault="00E006DC" w:rsidP="0015125F">
            <w:pPr>
              <w:autoSpaceDE w:val="0"/>
              <w:autoSpaceDN w:val="0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7577">
              <w:rPr>
                <w:rFonts w:ascii="Arial" w:hAnsi="Arial" w:cs="Arial"/>
                <w:sz w:val="20"/>
                <w:szCs w:val="20"/>
              </w:rPr>
              <w:t>Ocenie podlega czy  projekt jest zgodny z właściwym typem projektu:</w:t>
            </w:r>
          </w:p>
          <w:p w:rsidR="00E006DC" w:rsidRPr="00F45CDE" w:rsidRDefault="00E006DC" w:rsidP="0015125F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0" w:line="240" w:lineRule="auto"/>
              <w:ind w:left="513" w:righ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45CDE">
              <w:rPr>
                <w:rFonts w:ascii="Arial" w:hAnsi="Arial" w:cs="Arial"/>
                <w:b/>
                <w:sz w:val="20"/>
                <w:szCs w:val="20"/>
              </w:rPr>
              <w:t>Zindywidualizowane i kompleksowe działania umożliwiające aktywne włączenie społeczne a także powrót na rynek pracy realizowane w oparciu o:</w:t>
            </w:r>
          </w:p>
          <w:p w:rsidR="00E006DC" w:rsidRPr="00F45CDE" w:rsidRDefault="00E006DC" w:rsidP="0015125F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5CDE">
              <w:rPr>
                <w:rFonts w:ascii="Arial" w:hAnsi="Arial" w:cs="Arial"/>
                <w:sz w:val="20"/>
                <w:szCs w:val="20"/>
              </w:rPr>
              <w:t>Program Aktywizacja i Integracja i/lub,</w:t>
            </w:r>
          </w:p>
          <w:p w:rsidR="00E006DC" w:rsidRPr="00F45CDE" w:rsidRDefault="00E006DC" w:rsidP="0015125F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right="57" w:hanging="22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5CDE">
              <w:rPr>
                <w:rFonts w:ascii="Arial" w:hAnsi="Arial" w:cs="Arial"/>
                <w:sz w:val="20"/>
                <w:szCs w:val="20"/>
              </w:rPr>
              <w:t>Kontrakt socjalny lub jego odmiany i/lub,</w:t>
            </w:r>
          </w:p>
          <w:p w:rsidR="00E006DC" w:rsidRPr="00F45CDE" w:rsidRDefault="00E006DC" w:rsidP="0015125F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right="57" w:hanging="22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5CDE">
              <w:rPr>
                <w:rFonts w:ascii="Arial" w:hAnsi="Arial" w:cs="Arial"/>
                <w:sz w:val="20"/>
                <w:szCs w:val="20"/>
              </w:rPr>
              <w:t>Program Aktywności Lokalnej i/lub,</w:t>
            </w:r>
          </w:p>
          <w:p w:rsidR="00E006DC" w:rsidRPr="00F45CDE" w:rsidRDefault="00E006DC" w:rsidP="0015125F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right="57" w:hanging="22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5CDE">
              <w:rPr>
                <w:rFonts w:ascii="Arial" w:hAnsi="Arial" w:cs="Arial"/>
                <w:sz w:val="20"/>
                <w:szCs w:val="20"/>
              </w:rPr>
              <w:t>inne metody, modele, narzędzia pracy socjalnej o charakterze indywidualnym, rodzinnym, środowiskowym;</w:t>
            </w:r>
          </w:p>
          <w:p w:rsidR="00E006DC" w:rsidRPr="00F45CDE" w:rsidRDefault="00E006DC" w:rsidP="0015125F">
            <w:pPr>
              <w:autoSpaceDE w:val="0"/>
              <w:autoSpaceDN w:val="0"/>
              <w:adjustRightInd w:val="0"/>
              <w:spacing w:before="120" w:after="120" w:line="240" w:lineRule="auto"/>
              <w:ind w:left="499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5CDE">
              <w:rPr>
                <w:rFonts w:ascii="Arial" w:hAnsi="Arial" w:cs="Arial"/>
                <w:sz w:val="20"/>
                <w:szCs w:val="20"/>
              </w:rPr>
              <w:t>z obligatoryjnym wykorzystaniem instrumentów aktywizacji społecznej i/lub zawodowej i/lub edukacyjnej</w:t>
            </w:r>
            <w:r w:rsidRPr="00F45CDE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5"/>
            </w:r>
            <w:r w:rsidRPr="00F45CD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006DC" w:rsidRPr="00F45CDE" w:rsidRDefault="00E006DC" w:rsidP="0015125F">
            <w:pPr>
              <w:numPr>
                <w:ilvl w:val="0"/>
                <w:numId w:val="9"/>
              </w:numPr>
              <w:spacing w:before="120" w:after="0" w:line="240" w:lineRule="auto"/>
              <w:ind w:left="499" w:righ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45CDE">
              <w:rPr>
                <w:rFonts w:ascii="Arial" w:hAnsi="Arial" w:cs="Arial"/>
                <w:b/>
                <w:sz w:val="20"/>
                <w:szCs w:val="20"/>
              </w:rPr>
              <w:t>Zindywidualizowane i kompleksowe działania umożliwiające aktywne włączenie społeczne a także powrót na rynek pracy realizowane poprzez:</w:t>
            </w:r>
          </w:p>
          <w:p w:rsidR="00E006DC" w:rsidRDefault="00E006DC" w:rsidP="0015125F">
            <w:pPr>
              <w:numPr>
                <w:ilvl w:val="0"/>
                <w:numId w:val="11"/>
              </w:numPr>
              <w:spacing w:after="0" w:line="240" w:lineRule="auto"/>
              <w:ind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5CDE">
              <w:rPr>
                <w:rFonts w:ascii="Arial" w:hAnsi="Arial" w:cs="Arial"/>
                <w:sz w:val="20"/>
                <w:szCs w:val="20"/>
              </w:rPr>
              <w:t>programy reintegracji zawodowej i społecznej realizowane przez podmioty, o których mowa w ustawie z dnia 13 czerwca 2003 r. o zatrudnieniu socjalnym;</w:t>
            </w:r>
          </w:p>
          <w:p w:rsidR="00E006DC" w:rsidRDefault="00E006DC" w:rsidP="0015125F">
            <w:pPr>
              <w:numPr>
                <w:ilvl w:val="0"/>
                <w:numId w:val="11"/>
              </w:numPr>
              <w:spacing w:after="0" w:line="240" w:lineRule="auto"/>
              <w:ind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5CDE">
              <w:rPr>
                <w:rFonts w:ascii="Arial" w:hAnsi="Arial" w:cs="Arial"/>
                <w:sz w:val="20"/>
                <w:szCs w:val="20"/>
              </w:rPr>
              <w:t>programy na rzecz wsparcia zatrudnienia i rehabilitacji zawodowej i społecznej osób z niepełnosprawnościami (w tym w ramach WTZ i ZAZ)</w:t>
            </w:r>
            <w:r w:rsidRPr="00F45CDE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6"/>
            </w:r>
          </w:p>
          <w:p w:rsidR="00E006DC" w:rsidRPr="00F45CDE" w:rsidRDefault="00E006DC" w:rsidP="0015125F">
            <w:pPr>
              <w:spacing w:after="0" w:line="240" w:lineRule="auto"/>
              <w:ind w:righ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06DC" w:rsidRPr="00327577" w:rsidRDefault="00E006DC" w:rsidP="0015125F">
            <w:pPr>
              <w:spacing w:after="120"/>
              <w:rPr>
                <w:rFonts w:ascii="Arial" w:eastAsia="Times New Roman" w:hAnsi="Arial" w:cs="Arial"/>
                <w:sz w:val="20"/>
                <w:szCs w:val="20"/>
              </w:rPr>
            </w:pPr>
            <w:r w:rsidRPr="00327577">
              <w:rPr>
                <w:rFonts w:ascii="Arial" w:hAnsi="Arial" w:cs="Arial"/>
                <w:sz w:val="20"/>
                <w:szCs w:val="20"/>
              </w:rPr>
              <w:t>Kryterium weryfikowane w oparciu o wniosek o dofinansowanie projektu.</w:t>
            </w:r>
          </w:p>
        </w:tc>
        <w:tc>
          <w:tcPr>
            <w:tcW w:w="793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E006DC" w:rsidRPr="00327577" w:rsidRDefault="00E006DC" w:rsidP="0015125F">
            <w:pPr>
              <w:autoSpaceDE w:val="0"/>
              <w:autoSpaceDN w:val="0"/>
              <w:adjustRightInd w:val="0"/>
              <w:spacing w:after="120"/>
              <w:ind w:left="57" w:righ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3" w:type="pct"/>
            <w:gridSpan w:val="4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327577" w:rsidRDefault="00E006DC" w:rsidP="0015125F">
            <w:pPr>
              <w:autoSpaceDE w:val="0"/>
              <w:autoSpaceDN w:val="0"/>
              <w:adjustRightInd w:val="0"/>
              <w:spacing w:after="120"/>
              <w:ind w:left="57" w:righ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06DC" w:rsidRPr="00327577" w:rsidTr="0015125F">
        <w:trPr>
          <w:trHeight w:val="491"/>
          <w:jc w:val="center"/>
        </w:trPr>
        <w:tc>
          <w:tcPr>
            <w:tcW w:w="3654" w:type="pct"/>
            <w:gridSpan w:val="14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E006DC" w:rsidRPr="00327577" w:rsidRDefault="00E006DC" w:rsidP="0015125F">
            <w:pPr>
              <w:autoSpaceDE w:val="0"/>
              <w:autoSpaceDN w:val="0"/>
              <w:adjustRightInd w:val="0"/>
              <w:spacing w:after="120"/>
              <w:ind w:left="57" w:righ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27577">
              <w:rPr>
                <w:rFonts w:ascii="Arial" w:hAnsi="Arial" w:cs="Arial"/>
                <w:bCs/>
                <w:sz w:val="20"/>
                <w:szCs w:val="20"/>
              </w:rPr>
              <w:t>Opis znaczenia kryterium:</w:t>
            </w:r>
          </w:p>
        </w:tc>
        <w:tc>
          <w:tcPr>
            <w:tcW w:w="793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E006DC" w:rsidRPr="00327577" w:rsidRDefault="00E006DC" w:rsidP="0015125F">
            <w:pPr>
              <w:autoSpaceDE w:val="0"/>
              <w:autoSpaceDN w:val="0"/>
              <w:adjustRightInd w:val="0"/>
              <w:spacing w:after="120"/>
              <w:ind w:left="57" w:righ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3" w:type="pct"/>
            <w:gridSpan w:val="4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327577" w:rsidRDefault="00E006DC" w:rsidP="0015125F">
            <w:pPr>
              <w:autoSpaceDE w:val="0"/>
              <w:autoSpaceDN w:val="0"/>
              <w:adjustRightInd w:val="0"/>
              <w:spacing w:after="120"/>
              <w:ind w:left="57" w:righ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06DC" w:rsidRPr="00327577" w:rsidTr="0015125F">
        <w:trPr>
          <w:trHeight w:val="491"/>
          <w:jc w:val="center"/>
        </w:trPr>
        <w:tc>
          <w:tcPr>
            <w:tcW w:w="3654" w:type="pct"/>
            <w:gridSpan w:val="14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06DC" w:rsidRPr="00327577" w:rsidRDefault="00E006DC" w:rsidP="0015125F">
            <w:pPr>
              <w:autoSpaceDE w:val="0"/>
              <w:autoSpaceDN w:val="0"/>
              <w:adjustRightInd w:val="0"/>
              <w:spacing w:after="1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7577">
              <w:rPr>
                <w:rFonts w:ascii="Arial" w:hAnsi="Arial" w:cs="Arial"/>
                <w:sz w:val="20"/>
                <w:szCs w:val="20"/>
              </w:rPr>
              <w:t>Tak/do negocjacji/nie</w:t>
            </w:r>
            <w:r w:rsidRPr="00327577">
              <w:rPr>
                <w:rFonts w:ascii="Arial" w:hAnsi="Arial" w:cs="Arial"/>
                <w:sz w:val="20"/>
                <w:szCs w:val="20"/>
              </w:rPr>
              <w:br/>
              <w:t>(niespełnienie kryterium oznacza odrzucenie wniosku)</w:t>
            </w:r>
          </w:p>
          <w:p w:rsidR="00E006DC" w:rsidRPr="00327577" w:rsidRDefault="00E006DC" w:rsidP="0015125F">
            <w:pPr>
              <w:autoSpaceDE w:val="0"/>
              <w:autoSpaceDN w:val="0"/>
              <w:adjustRightInd w:val="0"/>
              <w:spacing w:after="1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006DC" w:rsidRPr="00327577" w:rsidRDefault="00E006DC" w:rsidP="0015125F">
            <w:pPr>
              <w:autoSpaceDE w:val="0"/>
              <w:autoSpaceDN w:val="0"/>
              <w:adjustRightInd w:val="0"/>
              <w:spacing w:after="120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7577">
              <w:rPr>
                <w:rFonts w:ascii="Arial" w:hAnsi="Arial" w:cs="Arial"/>
                <w:sz w:val="20"/>
                <w:szCs w:val="20"/>
              </w:rPr>
              <w:t>Dopuszcza się możliwość skierowania kryterium do negocjacji w zakresie wskazanym  w Regulaminie konkursu</w:t>
            </w:r>
          </w:p>
        </w:tc>
        <w:tc>
          <w:tcPr>
            <w:tcW w:w="793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E006DC" w:rsidRPr="00327577" w:rsidRDefault="00E006DC" w:rsidP="0015125F">
            <w:pPr>
              <w:autoSpaceDE w:val="0"/>
              <w:autoSpaceDN w:val="0"/>
              <w:adjustRightInd w:val="0"/>
              <w:spacing w:after="120"/>
              <w:ind w:left="57" w:righ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3" w:type="pct"/>
            <w:gridSpan w:val="4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327577" w:rsidRDefault="00E006DC" w:rsidP="0015125F">
            <w:pPr>
              <w:autoSpaceDE w:val="0"/>
              <w:autoSpaceDN w:val="0"/>
              <w:adjustRightInd w:val="0"/>
              <w:spacing w:after="120"/>
              <w:ind w:left="57" w:righ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06DC" w:rsidRPr="009B44BA" w:rsidTr="0015125F">
        <w:trPr>
          <w:jc w:val="center"/>
        </w:trPr>
        <w:tc>
          <w:tcPr>
            <w:tcW w:w="4997" w:type="pct"/>
            <w:gridSpan w:val="2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83287B" w:rsidRDefault="00E006DC" w:rsidP="0015125F">
            <w:pPr>
              <w:pStyle w:val="Akapitzlist"/>
              <w:tabs>
                <w:tab w:val="left" w:pos="284"/>
              </w:tabs>
              <w:adjustRightInd w:val="0"/>
              <w:spacing w:before="60" w:after="60"/>
              <w:ind w:left="57" w:right="57"/>
              <w:rPr>
                <w:rFonts w:ascii="Arial" w:hAnsi="Arial" w:cs="Arial"/>
                <w:b/>
                <w:szCs w:val="20"/>
              </w:rPr>
            </w:pPr>
            <w:r w:rsidRPr="0083287B">
              <w:rPr>
                <w:rFonts w:ascii="Arial" w:hAnsi="Arial" w:cs="Arial"/>
                <w:b/>
                <w:szCs w:val="20"/>
              </w:rPr>
              <w:t>B.1.</w:t>
            </w:r>
            <w:r>
              <w:rPr>
                <w:rFonts w:ascii="Arial" w:hAnsi="Arial" w:cs="Arial"/>
                <w:b/>
                <w:szCs w:val="20"/>
                <w:lang w:val="pl-PL"/>
              </w:rPr>
              <w:t>3</w:t>
            </w:r>
            <w:r w:rsidRPr="0083287B">
              <w:rPr>
                <w:rFonts w:ascii="Arial" w:hAnsi="Arial" w:cs="Arial"/>
                <w:b/>
                <w:szCs w:val="20"/>
              </w:rPr>
              <w:t xml:space="preserve"> Maksymalny okres realizacji projektu wynosi 24 miesiące</w:t>
            </w:r>
          </w:p>
        </w:tc>
      </w:tr>
      <w:tr w:rsidR="00E006DC" w:rsidRPr="009B44BA" w:rsidTr="0015125F">
        <w:trPr>
          <w:trHeight w:val="270"/>
          <w:jc w:val="center"/>
        </w:trPr>
        <w:tc>
          <w:tcPr>
            <w:tcW w:w="3654" w:type="pct"/>
            <w:gridSpan w:val="14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lastRenderedPageBreak/>
              <w:t>Definicja kryterium:</w:t>
            </w:r>
          </w:p>
        </w:tc>
        <w:tc>
          <w:tcPr>
            <w:tcW w:w="768" w:type="pct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575" w:type="pct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1-2</w:t>
            </w:r>
          </w:p>
        </w:tc>
      </w:tr>
      <w:tr w:rsidR="00E006DC" w:rsidRPr="009B44BA" w:rsidTr="0015125F">
        <w:trPr>
          <w:trHeight w:val="160"/>
          <w:jc w:val="center"/>
        </w:trPr>
        <w:tc>
          <w:tcPr>
            <w:tcW w:w="3654" w:type="pct"/>
            <w:gridSpan w:val="14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6DC" w:rsidRPr="0054153E" w:rsidRDefault="00E006DC" w:rsidP="0015125F">
            <w:pPr>
              <w:autoSpaceDE w:val="0"/>
              <w:autoSpaceDN w:val="0"/>
              <w:spacing w:before="120" w:after="120" w:line="240" w:lineRule="auto"/>
              <w:ind w:left="57" w:right="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68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Ocenie podlega </w:t>
            </w:r>
            <w:r w:rsidRPr="005415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wnioskodawca prawidłowo zaplanował we wniosku o dofinansowanie projektu, okres jego realizacji, który nie może być dłuższy niż </w:t>
            </w:r>
            <w:r w:rsidRPr="0054153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24 miesiące</w:t>
            </w:r>
            <w:r w:rsidRPr="005415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</w:p>
          <w:p w:rsidR="00E006DC" w:rsidRPr="00997FC1" w:rsidRDefault="00E006DC" w:rsidP="0015125F">
            <w:pPr>
              <w:autoSpaceDE w:val="0"/>
              <w:autoSpaceDN w:val="0"/>
              <w:spacing w:before="120" w:after="120" w:line="240" w:lineRule="auto"/>
              <w:ind w:left="57" w:right="57"/>
              <w:jc w:val="both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  <w:r w:rsidRPr="005415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Okres realizacji projektu powinien zapewnić precyzyjne i kompleksowe zaplanowanie przedsięwzięć, co </w:t>
            </w:r>
            <w:r w:rsidRPr="00997F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zwiększy efektywność działań i pozwoli na osiągnięcie założonych celów i wskaźników oraz sprawne rozliczenie finansowe projektu. </w:t>
            </w:r>
          </w:p>
          <w:p w:rsidR="00E006DC" w:rsidRPr="00997FC1" w:rsidRDefault="00E006DC" w:rsidP="0015125F">
            <w:pPr>
              <w:autoSpaceDE w:val="0"/>
              <w:autoSpaceDN w:val="0"/>
              <w:spacing w:before="120" w:after="120" w:line="240" w:lineRule="auto"/>
              <w:ind w:left="57" w:right="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7F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 etapie realizacji projektu w uzasadnionych przypadkach, na pisemną prośbę beneficjenta, Instytucja Zarządzająca RPO WK-P może wyrazić zgodę na wydłużenie tego okresu.</w:t>
            </w:r>
          </w:p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153E">
              <w:rPr>
                <w:rFonts w:ascii="Arial" w:hAnsi="Arial" w:cs="Arial"/>
                <w:sz w:val="20"/>
                <w:szCs w:val="20"/>
                <w:lang w:eastAsia="pl-PL"/>
              </w:rPr>
              <w:t>Kryterium weryfikowane w oparciu o wniosek o dofinansowanie projektu.</w:t>
            </w:r>
          </w:p>
        </w:tc>
        <w:tc>
          <w:tcPr>
            <w:tcW w:w="768" w:type="pct"/>
            <w:gridSpan w:val="7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" w:type="pct"/>
            <w:gridSpan w:val="6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6DC" w:rsidRPr="009B44BA" w:rsidTr="0015125F">
        <w:trPr>
          <w:trHeight w:val="160"/>
          <w:jc w:val="center"/>
        </w:trPr>
        <w:tc>
          <w:tcPr>
            <w:tcW w:w="3654" w:type="pct"/>
            <w:gridSpan w:val="14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bCs/>
                <w:sz w:val="20"/>
                <w:szCs w:val="20"/>
              </w:rPr>
              <w:t>Opis znaczenia kryterium:</w:t>
            </w:r>
          </w:p>
        </w:tc>
        <w:tc>
          <w:tcPr>
            <w:tcW w:w="768" w:type="pct"/>
            <w:gridSpan w:val="7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9B44BA" w:rsidRDefault="00E006DC" w:rsidP="0015125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" w:type="pct"/>
            <w:gridSpan w:val="6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6DC" w:rsidRPr="009B44BA" w:rsidTr="0015125F">
        <w:trPr>
          <w:trHeight w:val="160"/>
          <w:jc w:val="center"/>
        </w:trPr>
        <w:tc>
          <w:tcPr>
            <w:tcW w:w="3654" w:type="pct"/>
            <w:gridSpan w:val="14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6DC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Tak/</w:t>
            </w:r>
            <w:r>
              <w:rPr>
                <w:rFonts w:ascii="Arial" w:hAnsi="Arial" w:cs="Arial"/>
                <w:sz w:val="20"/>
                <w:szCs w:val="20"/>
              </w:rPr>
              <w:t>do negocjacji/</w:t>
            </w:r>
            <w:r w:rsidRPr="009B44BA">
              <w:rPr>
                <w:rFonts w:ascii="Arial" w:hAnsi="Arial" w:cs="Arial"/>
                <w:sz w:val="20"/>
                <w:szCs w:val="20"/>
              </w:rPr>
              <w:t>nie</w:t>
            </w:r>
            <w:r w:rsidRPr="009B44BA">
              <w:rPr>
                <w:rFonts w:ascii="Arial" w:hAnsi="Arial" w:cs="Arial"/>
                <w:sz w:val="20"/>
                <w:szCs w:val="20"/>
              </w:rPr>
              <w:br/>
              <w:t>(niespełnienie kryterium oznacza odrzucenie wniosku)</w:t>
            </w:r>
          </w:p>
          <w:p w:rsidR="00E006DC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2E99">
              <w:rPr>
                <w:rFonts w:ascii="Arial" w:hAnsi="Arial" w:cs="Arial"/>
                <w:sz w:val="20"/>
                <w:szCs w:val="20"/>
              </w:rPr>
              <w:t>Dopuszcza się możliwość skierowania kryterium do negocjacji w zakresie wskazanym w Regulaminie konkursu.</w:t>
            </w:r>
          </w:p>
        </w:tc>
        <w:tc>
          <w:tcPr>
            <w:tcW w:w="768" w:type="pct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9B44BA" w:rsidRDefault="00E006DC" w:rsidP="0015125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" w:type="pct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6DC" w:rsidRPr="00294F31" w:rsidTr="0015125F">
        <w:trPr>
          <w:jc w:val="center"/>
        </w:trPr>
        <w:tc>
          <w:tcPr>
            <w:tcW w:w="4997" w:type="pct"/>
            <w:gridSpan w:val="2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294F31" w:rsidRDefault="00E006DC" w:rsidP="0015125F">
            <w:pPr>
              <w:autoSpaceDE w:val="0"/>
              <w:autoSpaceDN w:val="0"/>
              <w:adjustRightInd w:val="0"/>
              <w:spacing w:before="60" w:after="60" w:line="240" w:lineRule="auto"/>
              <w:ind w:left="57" w:right="57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294F3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B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.1.4</w:t>
            </w:r>
            <w:r w:rsidRPr="00294F3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Wnioskodawca (i partner/</w:t>
            </w:r>
            <w:proofErr w:type="spellStart"/>
            <w:r w:rsidRPr="00294F3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zy</w:t>
            </w:r>
            <w:proofErr w:type="spellEnd"/>
            <w:r w:rsidRPr="00294F3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– jeśli dotyczy) jest podmiotem uprawnionym do złożenia wniosku o dofinansowanie projektu</w:t>
            </w:r>
          </w:p>
        </w:tc>
      </w:tr>
      <w:tr w:rsidR="00E006DC" w:rsidRPr="009B44BA" w:rsidTr="0015125F">
        <w:trPr>
          <w:trHeight w:val="270"/>
          <w:jc w:val="center"/>
        </w:trPr>
        <w:tc>
          <w:tcPr>
            <w:tcW w:w="3654" w:type="pct"/>
            <w:gridSpan w:val="14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Definicja kryterium:</w:t>
            </w:r>
          </w:p>
        </w:tc>
        <w:tc>
          <w:tcPr>
            <w:tcW w:w="764" w:type="pct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579" w:type="pct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1-2</w:t>
            </w:r>
          </w:p>
        </w:tc>
      </w:tr>
      <w:tr w:rsidR="00E006DC" w:rsidRPr="009B44BA" w:rsidTr="0015125F">
        <w:trPr>
          <w:trHeight w:val="160"/>
          <w:jc w:val="center"/>
        </w:trPr>
        <w:tc>
          <w:tcPr>
            <w:tcW w:w="3654" w:type="pct"/>
            <w:gridSpan w:val="14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autoSpaceDE w:val="0"/>
              <w:autoSpaceDN w:val="0"/>
              <w:adjustRightInd w:val="0"/>
              <w:spacing w:before="120" w:after="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 xml:space="preserve">Ocenie podlega, czy wnioskodawcą </w:t>
            </w:r>
            <w:r>
              <w:rPr>
                <w:rFonts w:ascii="Arial" w:hAnsi="Arial" w:cs="Arial"/>
                <w:sz w:val="20"/>
                <w:szCs w:val="20"/>
              </w:rPr>
              <w:t xml:space="preserve">i partnerem (jeśli dotyczy) </w:t>
            </w:r>
            <w:r w:rsidRPr="009B44BA">
              <w:rPr>
                <w:rFonts w:ascii="Arial" w:hAnsi="Arial" w:cs="Arial"/>
                <w:sz w:val="20"/>
                <w:szCs w:val="20"/>
              </w:rPr>
              <w:t>jest:</w:t>
            </w:r>
          </w:p>
          <w:p w:rsidR="00E006DC" w:rsidRDefault="00E006DC" w:rsidP="0015125F">
            <w:pPr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- </w:t>
            </w:r>
            <w:r w:rsidRPr="009B44BA">
              <w:rPr>
                <w:rFonts w:ascii="Arial" w:hAnsi="Arial" w:cs="Arial"/>
                <w:sz w:val="20"/>
                <w:szCs w:val="20"/>
                <w:lang w:eastAsia="pl-PL"/>
              </w:rPr>
              <w:t>jednostk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a samorządu terytorialnego </w:t>
            </w:r>
            <w:r w:rsidRPr="006D0036">
              <w:rPr>
                <w:rFonts w:ascii="Arial" w:hAnsi="Arial" w:cs="Arial"/>
                <w:sz w:val="20"/>
                <w:szCs w:val="20"/>
                <w:lang w:eastAsia="pl-PL"/>
              </w:rPr>
              <w:t>i/lub jej jednostka organizacyjna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;</w:t>
            </w:r>
          </w:p>
          <w:p w:rsidR="00E006DC" w:rsidRDefault="00E006DC" w:rsidP="0015125F">
            <w:pPr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- </w:t>
            </w:r>
            <w:r w:rsidRPr="009B44BA">
              <w:rPr>
                <w:rFonts w:ascii="Arial" w:hAnsi="Arial" w:cs="Arial"/>
                <w:sz w:val="20"/>
                <w:szCs w:val="20"/>
                <w:lang w:eastAsia="pl-PL"/>
              </w:rPr>
              <w:t>podmioty wymienione w art. 3 ust. 2 i 3 ustawy o działalności pożytku publicznego i wolontariacie (w tym organizacje pozarządowe);</w:t>
            </w:r>
          </w:p>
          <w:p w:rsidR="00E006DC" w:rsidRPr="00212A3C" w:rsidRDefault="00E006DC" w:rsidP="0015125F">
            <w:pPr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- </w:t>
            </w:r>
            <w:r w:rsidRPr="009B44BA">
              <w:rPr>
                <w:rFonts w:ascii="Arial" w:hAnsi="Arial" w:cs="Arial"/>
                <w:sz w:val="20"/>
                <w:szCs w:val="20"/>
                <w:lang w:eastAsia="pl-PL"/>
              </w:rPr>
              <w:t>podmioty ekonomii społecznej</w:t>
            </w:r>
            <w:r w:rsidRPr="009B44BA">
              <w:rPr>
                <w:rStyle w:val="Odwoanieprzypisudolnego"/>
                <w:rFonts w:ascii="Arial" w:hAnsi="Arial" w:cs="Arial"/>
                <w:sz w:val="20"/>
                <w:szCs w:val="20"/>
                <w:lang w:eastAsia="pl-PL"/>
              </w:rPr>
              <w:footnoteReference w:id="7"/>
            </w:r>
            <w:r w:rsidRPr="009B44BA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Kryterium weryfikowane w oparciu o wniosek o dofinansowanie projektu.</w:t>
            </w:r>
          </w:p>
        </w:tc>
        <w:tc>
          <w:tcPr>
            <w:tcW w:w="764" w:type="pct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" w:type="pct"/>
            <w:gridSpan w:val="7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6DC" w:rsidRPr="009B44BA" w:rsidTr="0015125F">
        <w:trPr>
          <w:trHeight w:val="160"/>
          <w:jc w:val="center"/>
        </w:trPr>
        <w:tc>
          <w:tcPr>
            <w:tcW w:w="3654" w:type="pct"/>
            <w:gridSpan w:val="14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bCs/>
                <w:sz w:val="20"/>
                <w:szCs w:val="20"/>
              </w:rPr>
              <w:t>Opis znaczenia kryterium:</w:t>
            </w:r>
          </w:p>
        </w:tc>
        <w:tc>
          <w:tcPr>
            <w:tcW w:w="764" w:type="pct"/>
            <w:gridSpan w:val="6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9B44BA" w:rsidRDefault="00E006DC" w:rsidP="0015125F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" w:type="pct"/>
            <w:gridSpan w:val="7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6DC" w:rsidRPr="009B44BA" w:rsidTr="0015125F">
        <w:trPr>
          <w:trHeight w:val="160"/>
          <w:jc w:val="center"/>
        </w:trPr>
        <w:tc>
          <w:tcPr>
            <w:tcW w:w="3654" w:type="pct"/>
            <w:gridSpan w:val="14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6DC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Tak/nie</w:t>
            </w:r>
            <w:r w:rsidRPr="009B44BA">
              <w:rPr>
                <w:rFonts w:ascii="Arial" w:hAnsi="Arial" w:cs="Arial"/>
                <w:sz w:val="20"/>
                <w:szCs w:val="20"/>
              </w:rPr>
              <w:br/>
              <w:t>(niespełnienie kryterium oznacza odrzucenie wniosku)</w:t>
            </w:r>
          </w:p>
          <w:p w:rsidR="00E006DC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2A3C">
              <w:rPr>
                <w:rFonts w:ascii="Arial" w:hAnsi="Arial" w:cs="Arial"/>
                <w:sz w:val="20"/>
                <w:szCs w:val="20"/>
              </w:rPr>
              <w:t>Nie dopuszcza się możliwości skierowania kryterium do negocjacji.</w:t>
            </w:r>
          </w:p>
        </w:tc>
        <w:tc>
          <w:tcPr>
            <w:tcW w:w="764" w:type="pct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9B44BA" w:rsidRDefault="00E006DC" w:rsidP="0015125F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" w:type="pct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6DC" w:rsidRPr="00543131" w:rsidTr="0015125F">
        <w:trPr>
          <w:jc w:val="center"/>
        </w:trPr>
        <w:tc>
          <w:tcPr>
            <w:tcW w:w="4997" w:type="pct"/>
            <w:gridSpan w:val="2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543131" w:rsidRDefault="00E006DC" w:rsidP="0015125F">
            <w:pPr>
              <w:spacing w:after="120"/>
              <w:ind w:left="57" w:right="57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B.1.5</w:t>
            </w:r>
            <w:r w:rsidRPr="00543131">
              <w:rPr>
                <w:rFonts w:ascii="Arial" w:hAnsi="Arial" w:cs="Arial"/>
                <w:b/>
                <w:sz w:val="20"/>
                <w:szCs w:val="18"/>
              </w:rPr>
              <w:t xml:space="preserve"> Minimalna wartość projektu wynosi 100</w:t>
            </w:r>
            <w:r>
              <w:rPr>
                <w:rFonts w:ascii="Arial" w:hAnsi="Arial" w:cs="Arial"/>
                <w:b/>
                <w:sz w:val="20"/>
                <w:szCs w:val="18"/>
              </w:rPr>
              <w:t> </w:t>
            </w:r>
            <w:r w:rsidRPr="00543131">
              <w:rPr>
                <w:rFonts w:ascii="Arial" w:hAnsi="Arial" w:cs="Arial"/>
                <w:b/>
                <w:sz w:val="20"/>
                <w:szCs w:val="18"/>
              </w:rPr>
              <w:t>000</w:t>
            </w:r>
            <w:r>
              <w:rPr>
                <w:rFonts w:ascii="Arial" w:hAnsi="Arial" w:cs="Arial"/>
                <w:b/>
                <w:sz w:val="20"/>
                <w:szCs w:val="18"/>
              </w:rPr>
              <w:t xml:space="preserve"> zł</w:t>
            </w:r>
          </w:p>
        </w:tc>
      </w:tr>
      <w:tr w:rsidR="00E006DC" w:rsidRPr="00543131" w:rsidTr="0015125F">
        <w:trPr>
          <w:trHeight w:val="270"/>
          <w:jc w:val="center"/>
        </w:trPr>
        <w:tc>
          <w:tcPr>
            <w:tcW w:w="3654" w:type="pct"/>
            <w:gridSpan w:val="14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543131" w:rsidRDefault="00E006DC" w:rsidP="0015125F">
            <w:pPr>
              <w:spacing w:after="120"/>
              <w:ind w:left="57" w:right="57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543131">
              <w:rPr>
                <w:rFonts w:ascii="Arial" w:hAnsi="Arial" w:cs="Arial"/>
                <w:sz w:val="20"/>
                <w:szCs w:val="18"/>
              </w:rPr>
              <w:t>Definicja kryterium:</w:t>
            </w:r>
          </w:p>
        </w:tc>
        <w:tc>
          <w:tcPr>
            <w:tcW w:w="800" w:type="pct"/>
            <w:gridSpan w:val="10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543131" w:rsidRDefault="00E006DC" w:rsidP="0015125F">
            <w:pPr>
              <w:spacing w:after="120"/>
              <w:ind w:left="57" w:right="57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543131">
              <w:rPr>
                <w:rFonts w:ascii="Arial" w:hAnsi="Arial" w:cs="Arial"/>
                <w:sz w:val="20"/>
                <w:szCs w:val="18"/>
              </w:rPr>
              <w:t xml:space="preserve">Stosuje się do </w:t>
            </w:r>
            <w:r w:rsidRPr="00543131">
              <w:rPr>
                <w:rFonts w:ascii="Arial" w:hAnsi="Arial" w:cs="Arial"/>
                <w:sz w:val="20"/>
                <w:szCs w:val="18"/>
              </w:rPr>
              <w:lastRenderedPageBreak/>
              <w:t>typu/typów (nr)</w:t>
            </w:r>
          </w:p>
        </w:tc>
        <w:tc>
          <w:tcPr>
            <w:tcW w:w="543" w:type="pct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543131" w:rsidRDefault="00E006DC" w:rsidP="0015125F">
            <w:pPr>
              <w:spacing w:after="120"/>
              <w:ind w:left="57" w:right="57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543131">
              <w:rPr>
                <w:rFonts w:ascii="Arial" w:hAnsi="Arial" w:cs="Arial"/>
                <w:sz w:val="20"/>
                <w:szCs w:val="18"/>
              </w:rPr>
              <w:lastRenderedPageBreak/>
              <w:t>1-2</w:t>
            </w:r>
          </w:p>
        </w:tc>
      </w:tr>
      <w:tr w:rsidR="00E006DC" w:rsidRPr="00543131" w:rsidTr="0015125F">
        <w:trPr>
          <w:trHeight w:val="160"/>
          <w:jc w:val="center"/>
        </w:trPr>
        <w:tc>
          <w:tcPr>
            <w:tcW w:w="3654" w:type="pct"/>
            <w:gridSpan w:val="14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6DC" w:rsidRPr="00543131" w:rsidRDefault="00E006DC" w:rsidP="0015125F">
            <w:pPr>
              <w:autoSpaceDE w:val="0"/>
              <w:autoSpaceDN w:val="0"/>
              <w:adjustRightInd w:val="0"/>
              <w:spacing w:after="120"/>
              <w:ind w:left="57" w:right="57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543131">
              <w:rPr>
                <w:rFonts w:ascii="Arial" w:hAnsi="Arial" w:cs="Arial"/>
                <w:sz w:val="20"/>
                <w:szCs w:val="18"/>
              </w:rPr>
              <w:t xml:space="preserve">Ocenie podlega, czy minimalna wartość projektu wskazana we wniosku </w:t>
            </w:r>
            <w:r w:rsidRPr="00543131">
              <w:rPr>
                <w:rFonts w:ascii="Arial" w:hAnsi="Arial" w:cs="Arial"/>
                <w:sz w:val="20"/>
                <w:szCs w:val="18"/>
              </w:rPr>
              <w:lastRenderedPageBreak/>
              <w:t xml:space="preserve">o dofinansowanie wynosi </w:t>
            </w:r>
            <w:r>
              <w:rPr>
                <w:rFonts w:ascii="Arial" w:hAnsi="Arial" w:cs="Arial"/>
                <w:sz w:val="20"/>
                <w:szCs w:val="18"/>
              </w:rPr>
              <w:t xml:space="preserve">100 000 </w:t>
            </w:r>
            <w:r w:rsidRPr="00543131">
              <w:rPr>
                <w:rFonts w:ascii="Arial" w:hAnsi="Arial" w:cs="Arial"/>
                <w:sz w:val="20"/>
                <w:szCs w:val="18"/>
              </w:rPr>
              <w:t>zł.</w:t>
            </w:r>
          </w:p>
          <w:p w:rsidR="00E006DC" w:rsidRPr="00543131" w:rsidRDefault="00E006DC" w:rsidP="0015125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bCs/>
                <w:sz w:val="20"/>
                <w:szCs w:val="18"/>
              </w:rPr>
            </w:pPr>
          </w:p>
          <w:p w:rsidR="00E006DC" w:rsidRPr="00543131" w:rsidRDefault="00E006DC" w:rsidP="0015125F">
            <w:pPr>
              <w:spacing w:after="120"/>
              <w:ind w:left="57" w:right="57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543131">
              <w:rPr>
                <w:rFonts w:ascii="Arial" w:hAnsi="Arial" w:cs="Arial"/>
                <w:sz w:val="20"/>
                <w:szCs w:val="18"/>
                <w:lang w:eastAsia="pl-PL"/>
              </w:rPr>
              <w:t>Kryterium weryfikowane w oparciu o wniosek o dofinansowanie projektu.</w:t>
            </w:r>
          </w:p>
        </w:tc>
        <w:tc>
          <w:tcPr>
            <w:tcW w:w="800" w:type="pct"/>
            <w:gridSpan w:val="10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543131" w:rsidRDefault="00E006DC" w:rsidP="0015125F">
            <w:pPr>
              <w:spacing w:after="120"/>
              <w:ind w:left="57" w:right="57"/>
              <w:jc w:val="both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543" w:type="pct"/>
            <w:gridSpan w:val="3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543131" w:rsidRDefault="00E006DC" w:rsidP="0015125F">
            <w:pPr>
              <w:spacing w:after="120"/>
              <w:ind w:left="57" w:right="57"/>
              <w:jc w:val="both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E006DC" w:rsidRPr="00543131" w:rsidTr="0015125F">
        <w:trPr>
          <w:trHeight w:val="160"/>
          <w:jc w:val="center"/>
        </w:trPr>
        <w:tc>
          <w:tcPr>
            <w:tcW w:w="3654" w:type="pct"/>
            <w:gridSpan w:val="14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543131" w:rsidRDefault="00E006DC" w:rsidP="0015125F">
            <w:pPr>
              <w:spacing w:after="120"/>
              <w:ind w:left="57" w:right="57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543131">
              <w:rPr>
                <w:rFonts w:ascii="Arial" w:hAnsi="Arial" w:cs="Arial"/>
                <w:bCs/>
                <w:sz w:val="20"/>
                <w:szCs w:val="18"/>
              </w:rPr>
              <w:lastRenderedPageBreak/>
              <w:t>Opis znaczenia kryterium:</w:t>
            </w:r>
          </w:p>
        </w:tc>
        <w:tc>
          <w:tcPr>
            <w:tcW w:w="800" w:type="pct"/>
            <w:gridSpan w:val="10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543131" w:rsidRDefault="00E006DC" w:rsidP="0015125F">
            <w:pPr>
              <w:spacing w:after="120"/>
              <w:ind w:left="57" w:right="57"/>
              <w:jc w:val="both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543" w:type="pct"/>
            <w:gridSpan w:val="3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543131" w:rsidRDefault="00E006DC" w:rsidP="0015125F">
            <w:pPr>
              <w:spacing w:after="120"/>
              <w:ind w:left="57" w:right="57"/>
              <w:jc w:val="both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E006DC" w:rsidRPr="00543131" w:rsidTr="0015125F">
        <w:trPr>
          <w:trHeight w:val="160"/>
          <w:jc w:val="center"/>
        </w:trPr>
        <w:tc>
          <w:tcPr>
            <w:tcW w:w="3654" w:type="pct"/>
            <w:gridSpan w:val="14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6DC" w:rsidRPr="00543131" w:rsidRDefault="00E006DC" w:rsidP="0015125F">
            <w:pPr>
              <w:spacing w:after="120"/>
              <w:ind w:left="57" w:right="57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543131">
              <w:rPr>
                <w:rFonts w:ascii="Arial" w:hAnsi="Arial" w:cs="Arial"/>
                <w:sz w:val="20"/>
                <w:szCs w:val="18"/>
              </w:rPr>
              <w:t>Tak/nie</w:t>
            </w:r>
            <w:r w:rsidRPr="00543131">
              <w:rPr>
                <w:rFonts w:ascii="Arial" w:hAnsi="Arial" w:cs="Arial"/>
                <w:sz w:val="20"/>
                <w:szCs w:val="18"/>
              </w:rPr>
              <w:br/>
              <w:t>(niespełnienie kryterium oznacza odrzucenie wniosku)</w:t>
            </w:r>
          </w:p>
          <w:p w:rsidR="00E006DC" w:rsidRPr="00543131" w:rsidRDefault="00E006DC" w:rsidP="0015125F">
            <w:pPr>
              <w:spacing w:after="120"/>
              <w:ind w:left="57" w:right="57"/>
              <w:jc w:val="center"/>
              <w:rPr>
                <w:rFonts w:ascii="Arial" w:eastAsia="Times New Roman" w:hAnsi="Arial" w:cs="Arial"/>
                <w:sz w:val="20"/>
                <w:szCs w:val="18"/>
              </w:rPr>
            </w:pPr>
            <w:r w:rsidRPr="00543131">
              <w:rPr>
                <w:rFonts w:ascii="Arial" w:hAnsi="Arial" w:cs="Arial"/>
                <w:sz w:val="20"/>
                <w:szCs w:val="18"/>
              </w:rPr>
              <w:t>Nie dopuszcza się możliwości skierowania kryterium do negocjacji.</w:t>
            </w:r>
          </w:p>
        </w:tc>
        <w:tc>
          <w:tcPr>
            <w:tcW w:w="800" w:type="pct"/>
            <w:gridSpan w:val="10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543131" w:rsidRDefault="00E006DC" w:rsidP="0015125F">
            <w:pPr>
              <w:spacing w:after="120"/>
              <w:ind w:left="57" w:right="57"/>
              <w:jc w:val="both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543" w:type="pct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543131" w:rsidRDefault="00E006DC" w:rsidP="0015125F">
            <w:pPr>
              <w:spacing w:after="120"/>
              <w:ind w:left="57" w:right="57"/>
              <w:jc w:val="both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E006DC" w:rsidRPr="00543131" w:rsidTr="0015125F">
        <w:trPr>
          <w:jc w:val="center"/>
        </w:trPr>
        <w:tc>
          <w:tcPr>
            <w:tcW w:w="4997" w:type="pct"/>
            <w:gridSpan w:val="2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543131" w:rsidRDefault="00E006DC" w:rsidP="0015125F">
            <w:pPr>
              <w:spacing w:after="120"/>
              <w:ind w:left="57" w:right="57"/>
              <w:rPr>
                <w:rFonts w:ascii="Arial" w:hAnsi="Arial" w:cs="Arial"/>
                <w:b/>
                <w:sz w:val="20"/>
                <w:szCs w:val="18"/>
              </w:rPr>
            </w:pPr>
            <w:r w:rsidRPr="00543131">
              <w:rPr>
                <w:rFonts w:ascii="Arial" w:hAnsi="Arial" w:cs="Arial"/>
                <w:b/>
                <w:sz w:val="20"/>
                <w:szCs w:val="18"/>
              </w:rPr>
              <w:t>B.1.</w:t>
            </w:r>
            <w:r>
              <w:rPr>
                <w:rFonts w:ascii="Arial" w:hAnsi="Arial" w:cs="Arial"/>
                <w:b/>
                <w:sz w:val="20"/>
                <w:szCs w:val="18"/>
              </w:rPr>
              <w:t>6</w:t>
            </w:r>
            <w:r w:rsidRPr="00543131">
              <w:rPr>
                <w:rFonts w:ascii="Arial" w:hAnsi="Arial" w:cs="Arial"/>
                <w:sz w:val="20"/>
                <w:szCs w:val="18"/>
                <w:lang w:eastAsia="pl-PL"/>
              </w:rPr>
              <w:t xml:space="preserve"> </w:t>
            </w:r>
            <w:r w:rsidRPr="00543131">
              <w:rPr>
                <w:rFonts w:ascii="Arial" w:hAnsi="Arial" w:cs="Arial"/>
                <w:b/>
                <w:sz w:val="20"/>
                <w:szCs w:val="18"/>
              </w:rPr>
              <w:t>Poziom dofinansowania UE wydatków kwalifikowalnych na pozio</w:t>
            </w:r>
            <w:r>
              <w:rPr>
                <w:rFonts w:ascii="Arial" w:hAnsi="Arial" w:cs="Arial"/>
                <w:b/>
                <w:sz w:val="20"/>
                <w:szCs w:val="18"/>
              </w:rPr>
              <w:t>mie projektu nie przekracza 85%</w:t>
            </w:r>
          </w:p>
        </w:tc>
      </w:tr>
      <w:tr w:rsidR="00E006DC" w:rsidRPr="00543131" w:rsidTr="0015125F">
        <w:trPr>
          <w:trHeight w:val="270"/>
          <w:jc w:val="center"/>
        </w:trPr>
        <w:tc>
          <w:tcPr>
            <w:tcW w:w="3654" w:type="pct"/>
            <w:gridSpan w:val="14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543131" w:rsidRDefault="00E006DC" w:rsidP="0015125F">
            <w:pPr>
              <w:spacing w:after="120"/>
              <w:ind w:left="57" w:right="57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543131">
              <w:rPr>
                <w:rFonts w:ascii="Arial" w:hAnsi="Arial" w:cs="Arial"/>
                <w:sz w:val="20"/>
                <w:szCs w:val="18"/>
              </w:rPr>
              <w:t>Definicja kryterium:</w:t>
            </w:r>
          </w:p>
        </w:tc>
        <w:tc>
          <w:tcPr>
            <w:tcW w:w="800" w:type="pct"/>
            <w:gridSpan w:val="10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543131" w:rsidRDefault="00E006DC" w:rsidP="0015125F">
            <w:pPr>
              <w:spacing w:after="120"/>
              <w:ind w:left="57" w:right="57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543131">
              <w:rPr>
                <w:rFonts w:ascii="Arial" w:hAnsi="Arial" w:cs="Arial"/>
                <w:sz w:val="20"/>
                <w:szCs w:val="18"/>
              </w:rPr>
              <w:t>Stosuje się do typu/typów (nr)</w:t>
            </w:r>
          </w:p>
        </w:tc>
        <w:tc>
          <w:tcPr>
            <w:tcW w:w="543" w:type="pct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543131" w:rsidRDefault="00E006DC" w:rsidP="0015125F">
            <w:pPr>
              <w:spacing w:after="120"/>
              <w:ind w:left="57" w:right="57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543131">
              <w:rPr>
                <w:rFonts w:ascii="Arial" w:hAnsi="Arial" w:cs="Arial"/>
                <w:sz w:val="20"/>
                <w:szCs w:val="18"/>
              </w:rPr>
              <w:t>1-2</w:t>
            </w:r>
          </w:p>
        </w:tc>
      </w:tr>
      <w:tr w:rsidR="00E006DC" w:rsidRPr="00543131" w:rsidTr="0015125F">
        <w:trPr>
          <w:trHeight w:val="160"/>
          <w:jc w:val="center"/>
        </w:trPr>
        <w:tc>
          <w:tcPr>
            <w:tcW w:w="3654" w:type="pct"/>
            <w:gridSpan w:val="14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6DC" w:rsidRPr="00543131" w:rsidRDefault="00E006DC" w:rsidP="0015125F">
            <w:pPr>
              <w:spacing w:after="120"/>
              <w:ind w:left="57" w:right="57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543131">
              <w:rPr>
                <w:rFonts w:ascii="Arial" w:hAnsi="Arial" w:cs="Arial"/>
                <w:sz w:val="20"/>
                <w:szCs w:val="18"/>
              </w:rPr>
              <w:t>Ocenie podlega, czy poziom dofinansowania UE wydatków kwalifikowalnych   wskazany w treści wniosku o dofinasowanie na poziomie projektu nie przekracza 85%.</w:t>
            </w:r>
          </w:p>
          <w:p w:rsidR="00E006DC" w:rsidRPr="00543131" w:rsidRDefault="00E006DC" w:rsidP="0015125F">
            <w:pPr>
              <w:spacing w:after="120"/>
              <w:ind w:left="57" w:right="57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E006DC" w:rsidRPr="00543131" w:rsidRDefault="00E006DC" w:rsidP="0015125F">
            <w:pPr>
              <w:spacing w:after="120"/>
              <w:ind w:left="57" w:right="57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543131">
              <w:rPr>
                <w:rFonts w:ascii="Arial" w:hAnsi="Arial" w:cs="Arial"/>
                <w:sz w:val="20"/>
                <w:szCs w:val="18"/>
              </w:rPr>
              <w:t>Kryterium weryfikowane w oparciu o wniosek o dofinansowanie projektu.</w:t>
            </w:r>
          </w:p>
        </w:tc>
        <w:tc>
          <w:tcPr>
            <w:tcW w:w="800" w:type="pct"/>
            <w:gridSpan w:val="10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543131" w:rsidRDefault="00E006DC" w:rsidP="0015125F">
            <w:pPr>
              <w:spacing w:after="120"/>
              <w:ind w:left="57" w:right="57"/>
              <w:jc w:val="both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543" w:type="pct"/>
            <w:gridSpan w:val="3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543131" w:rsidRDefault="00E006DC" w:rsidP="0015125F">
            <w:pPr>
              <w:spacing w:after="120"/>
              <w:ind w:left="57" w:right="57"/>
              <w:jc w:val="both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E006DC" w:rsidRPr="00543131" w:rsidTr="0015125F">
        <w:trPr>
          <w:trHeight w:val="160"/>
          <w:jc w:val="center"/>
        </w:trPr>
        <w:tc>
          <w:tcPr>
            <w:tcW w:w="3654" w:type="pct"/>
            <w:gridSpan w:val="14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543131" w:rsidRDefault="00E006DC" w:rsidP="0015125F">
            <w:pPr>
              <w:spacing w:after="120"/>
              <w:ind w:left="57" w:right="57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543131">
              <w:rPr>
                <w:rFonts w:ascii="Arial" w:hAnsi="Arial" w:cs="Arial"/>
                <w:bCs/>
                <w:sz w:val="20"/>
                <w:szCs w:val="18"/>
              </w:rPr>
              <w:t>Opis znaczenia kryterium:</w:t>
            </w:r>
          </w:p>
        </w:tc>
        <w:tc>
          <w:tcPr>
            <w:tcW w:w="800" w:type="pct"/>
            <w:gridSpan w:val="10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543131" w:rsidRDefault="00E006DC" w:rsidP="0015125F">
            <w:pPr>
              <w:spacing w:after="120"/>
              <w:ind w:left="57" w:right="57"/>
              <w:jc w:val="both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543" w:type="pct"/>
            <w:gridSpan w:val="3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543131" w:rsidRDefault="00E006DC" w:rsidP="0015125F">
            <w:pPr>
              <w:spacing w:after="120"/>
              <w:ind w:left="57" w:right="57"/>
              <w:jc w:val="both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E006DC" w:rsidRPr="00543131" w:rsidTr="0015125F">
        <w:trPr>
          <w:trHeight w:val="160"/>
          <w:jc w:val="center"/>
        </w:trPr>
        <w:tc>
          <w:tcPr>
            <w:tcW w:w="3654" w:type="pct"/>
            <w:gridSpan w:val="14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6DC" w:rsidRPr="00543131" w:rsidRDefault="00E006DC" w:rsidP="0015125F">
            <w:pPr>
              <w:spacing w:after="120"/>
              <w:ind w:left="57" w:right="57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543131">
              <w:rPr>
                <w:rFonts w:ascii="Arial" w:hAnsi="Arial" w:cs="Arial"/>
                <w:sz w:val="20"/>
                <w:szCs w:val="18"/>
              </w:rPr>
              <w:t>Tak/do negocjacji/nie</w:t>
            </w:r>
            <w:r w:rsidRPr="00543131">
              <w:rPr>
                <w:rFonts w:ascii="Arial" w:hAnsi="Arial" w:cs="Arial"/>
                <w:sz w:val="20"/>
                <w:szCs w:val="18"/>
              </w:rPr>
              <w:br/>
              <w:t>(niespełnienie kryterium oznacza odrzucenie wniosku)</w:t>
            </w:r>
          </w:p>
          <w:p w:rsidR="00E006DC" w:rsidRPr="00543131" w:rsidRDefault="00E006DC" w:rsidP="0015125F">
            <w:pPr>
              <w:spacing w:after="120"/>
              <w:ind w:left="57" w:right="57"/>
              <w:jc w:val="center"/>
              <w:rPr>
                <w:rFonts w:ascii="Arial" w:hAnsi="Arial" w:cs="Arial"/>
                <w:sz w:val="20"/>
                <w:szCs w:val="18"/>
              </w:rPr>
            </w:pPr>
          </w:p>
          <w:p w:rsidR="00E006DC" w:rsidRPr="00543131" w:rsidRDefault="00E006DC" w:rsidP="0015125F">
            <w:pPr>
              <w:spacing w:after="120"/>
              <w:ind w:left="57" w:right="57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543131">
              <w:rPr>
                <w:rFonts w:ascii="Arial" w:hAnsi="Arial" w:cs="Arial"/>
                <w:sz w:val="20"/>
                <w:szCs w:val="18"/>
              </w:rPr>
              <w:t>Dopuszcza się możliwość skierowania kryterium do negocjacji, w zakresie wskazanym w Regulaminie konkursu.</w:t>
            </w:r>
          </w:p>
        </w:tc>
        <w:tc>
          <w:tcPr>
            <w:tcW w:w="800" w:type="pct"/>
            <w:gridSpan w:val="10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543131" w:rsidRDefault="00E006DC" w:rsidP="0015125F">
            <w:pPr>
              <w:spacing w:after="120"/>
              <w:ind w:left="57" w:right="57"/>
              <w:jc w:val="both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543" w:type="pct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543131" w:rsidRDefault="00E006DC" w:rsidP="0015125F">
            <w:pPr>
              <w:spacing w:after="120"/>
              <w:ind w:left="57" w:right="57"/>
              <w:jc w:val="both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E006DC" w:rsidRPr="00543131" w:rsidTr="0015125F">
        <w:trPr>
          <w:jc w:val="center"/>
        </w:trPr>
        <w:tc>
          <w:tcPr>
            <w:tcW w:w="4997" w:type="pct"/>
            <w:gridSpan w:val="2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543131" w:rsidRDefault="00E006DC" w:rsidP="0015125F">
            <w:pPr>
              <w:spacing w:after="120"/>
              <w:ind w:left="57" w:right="57"/>
              <w:jc w:val="both"/>
              <w:rPr>
                <w:rFonts w:ascii="Arial" w:hAnsi="Arial" w:cs="Arial"/>
                <w:b/>
                <w:sz w:val="20"/>
                <w:szCs w:val="18"/>
              </w:rPr>
            </w:pPr>
            <w:r w:rsidRPr="00543131">
              <w:rPr>
                <w:rFonts w:ascii="Arial" w:hAnsi="Arial" w:cs="Arial"/>
                <w:b/>
                <w:sz w:val="20"/>
                <w:szCs w:val="18"/>
                <w:lang w:eastAsia="pl-PL"/>
              </w:rPr>
              <w:t>B.1.</w:t>
            </w:r>
            <w:r>
              <w:rPr>
                <w:rFonts w:ascii="Arial" w:hAnsi="Arial" w:cs="Arial"/>
                <w:b/>
                <w:sz w:val="20"/>
                <w:szCs w:val="18"/>
                <w:lang w:eastAsia="pl-PL"/>
              </w:rPr>
              <w:t>7</w:t>
            </w:r>
            <w:r w:rsidRPr="00543131">
              <w:rPr>
                <w:rFonts w:ascii="Arial" w:hAnsi="Arial" w:cs="Arial"/>
                <w:b/>
                <w:sz w:val="20"/>
                <w:szCs w:val="18"/>
                <w:lang w:eastAsia="pl-PL"/>
              </w:rPr>
              <w:t xml:space="preserve"> </w:t>
            </w:r>
            <w:r w:rsidRPr="00543131">
              <w:rPr>
                <w:rFonts w:ascii="Arial" w:hAnsi="Arial" w:cs="Arial"/>
                <w:b/>
                <w:sz w:val="20"/>
                <w:szCs w:val="18"/>
              </w:rPr>
              <w:t>Projekt jest  skierowany do właściwej grupy docelowej</w:t>
            </w:r>
          </w:p>
        </w:tc>
      </w:tr>
      <w:tr w:rsidR="00E006DC" w:rsidRPr="00543131" w:rsidTr="0015125F">
        <w:trPr>
          <w:trHeight w:val="270"/>
          <w:jc w:val="center"/>
        </w:trPr>
        <w:tc>
          <w:tcPr>
            <w:tcW w:w="3654" w:type="pct"/>
            <w:gridSpan w:val="14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543131" w:rsidRDefault="00E006DC" w:rsidP="0015125F">
            <w:pPr>
              <w:spacing w:after="120"/>
              <w:ind w:left="57" w:right="57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543131">
              <w:rPr>
                <w:rFonts w:ascii="Arial" w:hAnsi="Arial" w:cs="Arial"/>
                <w:sz w:val="20"/>
                <w:szCs w:val="18"/>
              </w:rPr>
              <w:t>Definicja kryterium:</w:t>
            </w:r>
          </w:p>
        </w:tc>
        <w:tc>
          <w:tcPr>
            <w:tcW w:w="800" w:type="pct"/>
            <w:gridSpan w:val="10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543131" w:rsidRDefault="00E006DC" w:rsidP="0015125F">
            <w:pPr>
              <w:spacing w:after="120"/>
              <w:ind w:left="57" w:right="57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543131">
              <w:rPr>
                <w:rFonts w:ascii="Arial" w:hAnsi="Arial" w:cs="Arial"/>
                <w:sz w:val="20"/>
                <w:szCs w:val="18"/>
              </w:rPr>
              <w:t>Stosuje się do typu/typów (nr)</w:t>
            </w:r>
          </w:p>
        </w:tc>
        <w:tc>
          <w:tcPr>
            <w:tcW w:w="543" w:type="pct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543131" w:rsidRDefault="00E006DC" w:rsidP="0015125F">
            <w:pPr>
              <w:spacing w:after="120"/>
              <w:ind w:left="57" w:right="57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543131">
              <w:rPr>
                <w:rFonts w:ascii="Arial" w:hAnsi="Arial" w:cs="Arial"/>
                <w:sz w:val="20"/>
                <w:szCs w:val="18"/>
              </w:rPr>
              <w:t>1-2</w:t>
            </w:r>
          </w:p>
        </w:tc>
      </w:tr>
      <w:tr w:rsidR="00E006DC" w:rsidRPr="00543131" w:rsidTr="0015125F">
        <w:trPr>
          <w:trHeight w:val="160"/>
          <w:jc w:val="center"/>
        </w:trPr>
        <w:tc>
          <w:tcPr>
            <w:tcW w:w="3654" w:type="pct"/>
            <w:gridSpan w:val="14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6DC" w:rsidRPr="00543131" w:rsidRDefault="00E006DC" w:rsidP="0015125F">
            <w:pPr>
              <w:spacing w:after="120"/>
              <w:ind w:left="-66"/>
              <w:jc w:val="both"/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543131">
              <w:rPr>
                <w:rFonts w:ascii="Arial" w:hAnsi="Arial" w:cs="Arial"/>
                <w:color w:val="000000"/>
                <w:sz w:val="20"/>
                <w:szCs w:val="18"/>
              </w:rPr>
              <w:t>Ocenie podlega, czy projekt jest realizowany na obszarze objętym RPO WK-P, tj. projekty skierowane do osób fizycznych w ramach RPO WK-P obejmują osoby mieszkające w rozumieniu Kodeksu cywilnego</w:t>
            </w:r>
            <w:r w:rsidRPr="00543131">
              <w:rPr>
                <w:rStyle w:val="Odwoanieprzypisudolnego"/>
                <w:rFonts w:ascii="Arial" w:hAnsi="Arial" w:cs="Arial"/>
                <w:color w:val="000000"/>
                <w:sz w:val="20"/>
                <w:szCs w:val="18"/>
              </w:rPr>
              <w:footnoteReference w:id="8"/>
            </w:r>
            <w:r w:rsidRPr="00543131">
              <w:rPr>
                <w:rFonts w:ascii="Arial" w:hAnsi="Arial" w:cs="Arial"/>
                <w:color w:val="000000"/>
                <w:sz w:val="20"/>
                <w:szCs w:val="18"/>
              </w:rPr>
              <w:t xml:space="preserve"> lub pracujące lub uczące się na terenie województwa kujawsko-pomorskiego, a w przypadku innych podmiotów posiadają one jednostkę organizacyjną na obszarze województwa kujawsko-pomo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  <w:t>rskiego</w:t>
            </w:r>
          </w:p>
          <w:p w:rsidR="00E006DC" w:rsidRPr="00543131" w:rsidRDefault="00E006DC" w:rsidP="0015125F">
            <w:pPr>
              <w:spacing w:after="120"/>
              <w:jc w:val="both"/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543131">
              <w:rPr>
                <w:rFonts w:ascii="Arial" w:hAnsi="Arial" w:cs="Arial"/>
                <w:color w:val="000000"/>
                <w:sz w:val="20"/>
                <w:szCs w:val="18"/>
              </w:rPr>
              <w:t>oraz</w:t>
            </w:r>
          </w:p>
          <w:p w:rsidR="00E006DC" w:rsidRPr="00543131" w:rsidRDefault="00E006DC" w:rsidP="0015125F">
            <w:pPr>
              <w:autoSpaceDE w:val="0"/>
              <w:autoSpaceDN w:val="0"/>
              <w:spacing w:after="120"/>
              <w:jc w:val="both"/>
              <w:rPr>
                <w:rFonts w:ascii="Arial" w:eastAsia="Times New Roman" w:hAnsi="Arial" w:cs="Arial"/>
                <w:color w:val="000000"/>
                <w:sz w:val="20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t>o</w:t>
            </w:r>
            <w:r w:rsidRPr="00543131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t xml:space="preserve">cenie podlega, czy projekt jest skierowany do wymienionych poniżej grup: </w:t>
            </w:r>
          </w:p>
          <w:p w:rsidR="00E006DC" w:rsidRPr="00543131" w:rsidRDefault="00E006DC" w:rsidP="0015125F">
            <w:pPr>
              <w:spacing w:after="120"/>
              <w:ind w:left="142" w:right="57" w:hanging="142"/>
              <w:jc w:val="both"/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543131">
              <w:rPr>
                <w:rFonts w:ascii="Arial" w:hAnsi="Arial" w:cs="Arial"/>
                <w:color w:val="000000"/>
                <w:sz w:val="20"/>
                <w:szCs w:val="18"/>
              </w:rPr>
              <w:t>•</w:t>
            </w:r>
            <w:r w:rsidRPr="00543131">
              <w:rPr>
                <w:rFonts w:ascii="Arial" w:hAnsi="Arial" w:cs="Arial"/>
                <w:color w:val="000000"/>
                <w:sz w:val="20"/>
                <w:szCs w:val="18"/>
              </w:rPr>
              <w:tab/>
              <w:t xml:space="preserve">osoby zagrożone ubóstwem lub wykluczeniem społecznym, które w pierwszej kolejności wymagają aktywizacji społecznej, </w:t>
            </w:r>
          </w:p>
          <w:p w:rsidR="00E006DC" w:rsidRPr="00543131" w:rsidRDefault="00E006DC" w:rsidP="0015125F">
            <w:pPr>
              <w:spacing w:after="120"/>
              <w:ind w:left="142" w:right="57" w:hanging="142"/>
              <w:jc w:val="both"/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543131">
              <w:rPr>
                <w:rFonts w:ascii="Arial" w:hAnsi="Arial" w:cs="Arial"/>
                <w:color w:val="000000"/>
                <w:sz w:val="20"/>
                <w:szCs w:val="18"/>
              </w:rPr>
              <w:t>•</w:t>
            </w:r>
            <w:r w:rsidRPr="00543131">
              <w:rPr>
                <w:rFonts w:ascii="Arial" w:hAnsi="Arial" w:cs="Arial"/>
                <w:color w:val="000000"/>
                <w:sz w:val="20"/>
                <w:szCs w:val="18"/>
              </w:rPr>
              <w:tab/>
              <w:t>osoby ze środowisk zagrożonych ubóstwem lub wykluczeniem społecznym, w szczególności z obszarów zdegradowanych, w tym objętych rewitalizacją</w:t>
            </w:r>
          </w:p>
          <w:p w:rsidR="00E006DC" w:rsidRPr="00543131" w:rsidRDefault="00E006DC" w:rsidP="0015125F">
            <w:pPr>
              <w:spacing w:after="120"/>
              <w:ind w:left="142" w:right="57" w:hanging="142"/>
              <w:jc w:val="both"/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543131">
              <w:rPr>
                <w:rFonts w:ascii="Arial" w:hAnsi="Arial" w:cs="Arial"/>
                <w:color w:val="000000"/>
                <w:sz w:val="20"/>
                <w:szCs w:val="18"/>
              </w:rPr>
              <w:t>•</w:t>
            </w:r>
            <w:r w:rsidRPr="00543131">
              <w:rPr>
                <w:rFonts w:ascii="Arial" w:hAnsi="Arial" w:cs="Arial"/>
                <w:color w:val="000000"/>
                <w:sz w:val="20"/>
                <w:szCs w:val="18"/>
              </w:rPr>
              <w:tab/>
              <w:t>otoczenie osób zagrożonych ubóstwem lub wykluczeniem społecznym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 </w:t>
            </w:r>
            <w:r w:rsidRPr="00543131">
              <w:rPr>
                <w:rFonts w:ascii="Arial" w:hAnsi="Arial" w:cs="Arial"/>
                <w:color w:val="000000"/>
                <w:sz w:val="20"/>
                <w:szCs w:val="18"/>
              </w:rPr>
              <w:t xml:space="preserve">(w takim zakresie w jakim jest to niezbędne dla wsparcia osób </w:t>
            </w:r>
            <w:r w:rsidRPr="00543131">
              <w:rPr>
                <w:rFonts w:ascii="Arial" w:hAnsi="Arial" w:cs="Arial"/>
                <w:color w:val="000000"/>
                <w:sz w:val="20"/>
                <w:szCs w:val="18"/>
              </w:rPr>
              <w:lastRenderedPageBreak/>
              <w:t>zagrożonych ubóstwem lub wykluczeniem społecznym), w tym osoby pełniące obowiązki opiekuńcze</w:t>
            </w:r>
          </w:p>
          <w:p w:rsidR="00E006DC" w:rsidRPr="00543131" w:rsidRDefault="00E006DC" w:rsidP="0015125F">
            <w:pPr>
              <w:spacing w:after="120"/>
              <w:ind w:right="57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543131">
              <w:rPr>
                <w:rFonts w:ascii="Arial" w:hAnsi="Arial" w:cs="Arial"/>
                <w:bCs/>
                <w:sz w:val="20"/>
                <w:szCs w:val="18"/>
              </w:rPr>
              <w:t>Kryterium weryfikowane w oparciu o wniosek o dofinansowanie projektu.</w:t>
            </w:r>
          </w:p>
        </w:tc>
        <w:tc>
          <w:tcPr>
            <w:tcW w:w="800" w:type="pct"/>
            <w:gridSpan w:val="10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543131" w:rsidRDefault="00E006DC" w:rsidP="0015125F">
            <w:pPr>
              <w:spacing w:after="120"/>
              <w:ind w:left="57" w:right="57"/>
              <w:jc w:val="both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543" w:type="pct"/>
            <w:gridSpan w:val="3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543131" w:rsidRDefault="00E006DC" w:rsidP="0015125F">
            <w:pPr>
              <w:spacing w:after="120"/>
              <w:ind w:left="57" w:right="57"/>
              <w:jc w:val="both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E006DC" w:rsidRPr="00543131" w:rsidTr="0015125F">
        <w:trPr>
          <w:trHeight w:val="160"/>
          <w:jc w:val="center"/>
        </w:trPr>
        <w:tc>
          <w:tcPr>
            <w:tcW w:w="3654" w:type="pct"/>
            <w:gridSpan w:val="14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543131" w:rsidRDefault="00E006DC" w:rsidP="0015125F">
            <w:pPr>
              <w:spacing w:after="120"/>
              <w:ind w:left="57" w:right="57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543131">
              <w:rPr>
                <w:rFonts w:ascii="Arial" w:hAnsi="Arial" w:cs="Arial"/>
                <w:bCs/>
                <w:sz w:val="20"/>
                <w:szCs w:val="18"/>
              </w:rPr>
              <w:lastRenderedPageBreak/>
              <w:t>Opis znaczenia kryterium:</w:t>
            </w:r>
          </w:p>
        </w:tc>
        <w:tc>
          <w:tcPr>
            <w:tcW w:w="800" w:type="pct"/>
            <w:gridSpan w:val="10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543131" w:rsidRDefault="00E006DC" w:rsidP="0015125F">
            <w:pPr>
              <w:spacing w:after="120"/>
              <w:ind w:left="57" w:right="57"/>
              <w:jc w:val="both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543" w:type="pct"/>
            <w:gridSpan w:val="3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543131" w:rsidRDefault="00E006DC" w:rsidP="0015125F">
            <w:pPr>
              <w:spacing w:after="120"/>
              <w:ind w:left="57" w:right="57"/>
              <w:jc w:val="both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E006DC" w:rsidRPr="00543131" w:rsidTr="0015125F">
        <w:trPr>
          <w:trHeight w:val="160"/>
          <w:jc w:val="center"/>
        </w:trPr>
        <w:tc>
          <w:tcPr>
            <w:tcW w:w="3654" w:type="pct"/>
            <w:gridSpan w:val="14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6DC" w:rsidRPr="00543131" w:rsidRDefault="00E006DC" w:rsidP="0015125F">
            <w:pPr>
              <w:spacing w:after="120"/>
              <w:ind w:left="57"/>
              <w:jc w:val="center"/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543131">
              <w:rPr>
                <w:rFonts w:ascii="Arial" w:hAnsi="Arial" w:cs="Arial"/>
                <w:color w:val="000000"/>
                <w:sz w:val="20"/>
                <w:szCs w:val="18"/>
              </w:rPr>
              <w:t>Tak/do negocjacji/nie</w:t>
            </w:r>
            <w:r w:rsidRPr="00543131">
              <w:rPr>
                <w:rFonts w:ascii="Arial" w:hAnsi="Arial" w:cs="Arial"/>
                <w:color w:val="000000"/>
                <w:sz w:val="20"/>
                <w:szCs w:val="18"/>
              </w:rPr>
              <w:br/>
              <w:t xml:space="preserve">(niespełnienie kryterium oznacza odrzucenie wniosku) </w:t>
            </w:r>
          </w:p>
          <w:p w:rsidR="00E006DC" w:rsidRPr="00543131" w:rsidRDefault="00E006DC" w:rsidP="0015125F">
            <w:pPr>
              <w:spacing w:after="120"/>
              <w:ind w:left="57" w:right="57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543131">
              <w:rPr>
                <w:rFonts w:ascii="Arial" w:hAnsi="Arial" w:cs="Arial"/>
                <w:sz w:val="20"/>
                <w:szCs w:val="18"/>
              </w:rPr>
              <w:t>Dopuszcza się możliwość skierowania kryterium do negocjacji w zakresie wskazanym w Regulaminie konkursu.</w:t>
            </w:r>
          </w:p>
        </w:tc>
        <w:tc>
          <w:tcPr>
            <w:tcW w:w="800" w:type="pct"/>
            <w:gridSpan w:val="10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543131" w:rsidRDefault="00E006DC" w:rsidP="0015125F">
            <w:pPr>
              <w:spacing w:after="120"/>
              <w:ind w:left="57" w:right="57"/>
              <w:jc w:val="both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543" w:type="pct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543131" w:rsidRDefault="00E006DC" w:rsidP="0015125F">
            <w:pPr>
              <w:spacing w:after="120"/>
              <w:ind w:left="57" w:right="57"/>
              <w:jc w:val="both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E006DC" w:rsidRPr="009B44BA" w:rsidTr="0015125F">
        <w:trPr>
          <w:jc w:val="center"/>
        </w:trPr>
        <w:tc>
          <w:tcPr>
            <w:tcW w:w="4997" w:type="pct"/>
            <w:gridSpan w:val="2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83287B" w:rsidRDefault="00E006DC" w:rsidP="0015125F">
            <w:pPr>
              <w:pStyle w:val="Akapitzlist"/>
              <w:tabs>
                <w:tab w:val="left" w:pos="284"/>
              </w:tabs>
              <w:adjustRightInd w:val="0"/>
              <w:spacing w:before="60" w:after="60"/>
              <w:ind w:left="142" w:right="57"/>
              <w:rPr>
                <w:rFonts w:ascii="Arial" w:hAnsi="Arial" w:cs="Arial"/>
                <w:b/>
                <w:szCs w:val="20"/>
              </w:rPr>
            </w:pPr>
            <w:r w:rsidRPr="0083287B">
              <w:rPr>
                <w:rFonts w:ascii="Arial" w:hAnsi="Arial" w:cs="Arial"/>
                <w:b/>
                <w:szCs w:val="20"/>
              </w:rPr>
              <w:t>B.1.</w:t>
            </w:r>
            <w:r>
              <w:rPr>
                <w:rFonts w:ascii="Arial" w:hAnsi="Arial" w:cs="Arial"/>
                <w:b/>
                <w:szCs w:val="20"/>
                <w:lang w:val="pl-PL"/>
              </w:rPr>
              <w:t>8</w:t>
            </w:r>
            <w:r w:rsidRPr="0083287B">
              <w:rPr>
                <w:rFonts w:ascii="Arial" w:hAnsi="Arial" w:cs="Arial"/>
                <w:b/>
                <w:szCs w:val="20"/>
              </w:rPr>
              <w:t xml:space="preserve"> Projekt zakłada efektywność społeczną i zatrudnieniową</w:t>
            </w:r>
          </w:p>
        </w:tc>
      </w:tr>
      <w:tr w:rsidR="00E006DC" w:rsidRPr="009B44BA" w:rsidTr="0015125F">
        <w:trPr>
          <w:trHeight w:val="270"/>
          <w:jc w:val="center"/>
        </w:trPr>
        <w:tc>
          <w:tcPr>
            <w:tcW w:w="3654" w:type="pct"/>
            <w:gridSpan w:val="14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Definicja kryterium:</w:t>
            </w:r>
          </w:p>
        </w:tc>
        <w:tc>
          <w:tcPr>
            <w:tcW w:w="768" w:type="pct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575" w:type="pct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1-2</w:t>
            </w:r>
          </w:p>
        </w:tc>
      </w:tr>
      <w:tr w:rsidR="00E006DC" w:rsidRPr="009B44BA" w:rsidTr="0015125F">
        <w:trPr>
          <w:trHeight w:val="160"/>
          <w:jc w:val="center"/>
        </w:trPr>
        <w:tc>
          <w:tcPr>
            <w:tcW w:w="3654" w:type="pct"/>
            <w:gridSpan w:val="14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autoSpaceDE w:val="0"/>
              <w:autoSpaceDN w:val="0"/>
              <w:adjustRightInd w:val="0"/>
              <w:spacing w:before="120" w:after="120" w:line="240" w:lineRule="auto"/>
              <w:ind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6827">
              <w:rPr>
                <w:rFonts w:ascii="Arial" w:hAnsi="Arial" w:cs="Arial"/>
                <w:sz w:val="20"/>
                <w:szCs w:val="20"/>
              </w:rPr>
              <w:t xml:space="preserve">Ocenie podlega </w:t>
            </w:r>
            <w:r w:rsidRPr="009B44BA">
              <w:rPr>
                <w:rFonts w:ascii="Arial" w:hAnsi="Arial" w:cs="Arial"/>
                <w:sz w:val="20"/>
                <w:szCs w:val="20"/>
              </w:rPr>
              <w:t>czy wnioskodawca założył we wniosku odpowiedni poziom efektywności społecznej i zatrudnieniowej:</w:t>
            </w:r>
          </w:p>
          <w:p w:rsidR="00E006DC" w:rsidRPr="00530873" w:rsidRDefault="00E006DC" w:rsidP="0015125F">
            <w:pPr>
              <w:pStyle w:val="Akapitzlist"/>
              <w:numPr>
                <w:ilvl w:val="0"/>
                <w:numId w:val="6"/>
              </w:numPr>
              <w:adjustRightInd w:val="0"/>
              <w:spacing w:before="120" w:after="120"/>
              <w:ind w:right="57"/>
              <w:contextualSpacing/>
              <w:jc w:val="both"/>
              <w:rPr>
                <w:rFonts w:ascii="Arial" w:hAnsi="Arial" w:cs="Arial"/>
                <w:szCs w:val="20"/>
              </w:rPr>
            </w:pPr>
            <w:r w:rsidRPr="00530873">
              <w:rPr>
                <w:rFonts w:ascii="Arial" w:hAnsi="Arial" w:cs="Arial"/>
                <w:szCs w:val="20"/>
              </w:rPr>
              <w:t>w odniesieniu do osób z niepełnosprawnościami minimalny poziom efektywności społecznej wynosi 34%, a minimalny poziom efektywności zatrudnieniowej – 12%.</w:t>
            </w:r>
          </w:p>
          <w:p w:rsidR="00E006DC" w:rsidRDefault="00E006DC" w:rsidP="0015125F">
            <w:pPr>
              <w:pStyle w:val="Akapitzlist"/>
              <w:numPr>
                <w:ilvl w:val="0"/>
                <w:numId w:val="6"/>
              </w:numPr>
              <w:adjustRightInd w:val="0"/>
              <w:spacing w:before="120" w:after="120"/>
              <w:ind w:right="57"/>
              <w:contextualSpacing/>
              <w:jc w:val="both"/>
              <w:rPr>
                <w:rFonts w:ascii="Arial" w:hAnsi="Arial" w:cs="Arial"/>
                <w:szCs w:val="20"/>
              </w:rPr>
            </w:pPr>
            <w:r w:rsidRPr="00530873">
              <w:rPr>
                <w:rFonts w:ascii="Arial" w:hAnsi="Arial" w:cs="Arial"/>
                <w:szCs w:val="20"/>
              </w:rPr>
              <w:t>w odniesieniu do pozostałych osób lub środowisk zagrożonych ubóstwem lub wykluczeniem społecznym minimalny poziom efektywności społecznej wynosi 34%, a minimalny poziom efektywności zatrudnieniowej – 25%;</w:t>
            </w:r>
          </w:p>
          <w:p w:rsidR="00E006DC" w:rsidRPr="000D4EE0" w:rsidRDefault="00E006DC" w:rsidP="0015125F">
            <w:pPr>
              <w:autoSpaceDE w:val="0"/>
              <w:autoSpaceDN w:val="0"/>
              <w:adjustRightInd w:val="0"/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4EE0">
              <w:rPr>
                <w:rFonts w:ascii="Arial" w:hAnsi="Arial" w:cs="Arial"/>
                <w:sz w:val="20"/>
                <w:szCs w:val="20"/>
              </w:rPr>
              <w:t>Wyłączenie z obowiązku stosowania kryterium efektywności zatrudnieniowej stosuje się do osób:</w:t>
            </w:r>
          </w:p>
          <w:p w:rsidR="00E006DC" w:rsidRPr="000D4EE0" w:rsidRDefault="00E006DC" w:rsidP="0015125F">
            <w:pPr>
              <w:autoSpaceDE w:val="0"/>
              <w:autoSpaceDN w:val="0"/>
              <w:adjustRightInd w:val="0"/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4EE0">
              <w:rPr>
                <w:rFonts w:ascii="Arial" w:hAnsi="Arial" w:cs="Arial"/>
                <w:sz w:val="20"/>
                <w:szCs w:val="20"/>
              </w:rPr>
              <w:t>- osób nieletnich, wobec których zastosowano środki zapobiegania i zwalczania demoralizacji i przestępczości zgodnie z ustawą z dnia 26 października 1982 r. o postępowaniu w sprawach nieletnich;</w:t>
            </w:r>
          </w:p>
          <w:p w:rsidR="00E006DC" w:rsidRPr="000D4EE0" w:rsidRDefault="00E006DC" w:rsidP="0015125F">
            <w:pPr>
              <w:autoSpaceDE w:val="0"/>
              <w:autoSpaceDN w:val="0"/>
              <w:adjustRightInd w:val="0"/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4EE0">
              <w:rPr>
                <w:rFonts w:ascii="Arial" w:hAnsi="Arial" w:cs="Arial"/>
                <w:sz w:val="20"/>
                <w:szCs w:val="20"/>
              </w:rPr>
              <w:t>- osób do 18 roku życia lub do zakończenia przez nie realizacji obowiązku szkolnego i obowiązku nauki.</w:t>
            </w:r>
          </w:p>
          <w:p w:rsidR="00E006DC" w:rsidRDefault="00E006DC" w:rsidP="0015125F">
            <w:pPr>
              <w:autoSpaceDE w:val="0"/>
              <w:autoSpaceDN w:val="0"/>
              <w:adjustRightInd w:val="0"/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4EE0">
              <w:rPr>
                <w:rFonts w:ascii="Arial" w:hAnsi="Arial" w:cs="Arial"/>
                <w:sz w:val="20"/>
                <w:szCs w:val="20"/>
              </w:rPr>
              <w:t>- osoby, które w ramach projektu lub po zakończeniu jego realizacji podjęły naukę w formach szkolnych.</w:t>
            </w:r>
          </w:p>
          <w:p w:rsidR="00E006DC" w:rsidRPr="009B44BA" w:rsidRDefault="00E006DC" w:rsidP="0015125F">
            <w:pPr>
              <w:autoSpaceDE w:val="0"/>
              <w:autoSpaceDN w:val="0"/>
              <w:adjustRightInd w:val="0"/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Powyższe wyłączenie, co do efektywności zatrudnieniowej musi być przez wnioskodawcę wskazane we wniosku o dofinansowanie projektu tak, aby oceniający miał możliwość poprawnego zweryfikowania zastosowanego wyłączenia.</w:t>
            </w:r>
          </w:p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Kryterium weryfikowane w oparciu o wniosek o dofinansowanie projektu.</w:t>
            </w:r>
          </w:p>
        </w:tc>
        <w:tc>
          <w:tcPr>
            <w:tcW w:w="768" w:type="pct"/>
            <w:gridSpan w:val="7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" w:type="pct"/>
            <w:gridSpan w:val="6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6DC" w:rsidRPr="009B44BA" w:rsidTr="0015125F">
        <w:trPr>
          <w:trHeight w:val="160"/>
          <w:jc w:val="center"/>
        </w:trPr>
        <w:tc>
          <w:tcPr>
            <w:tcW w:w="3654" w:type="pct"/>
            <w:gridSpan w:val="14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bCs/>
                <w:sz w:val="20"/>
                <w:szCs w:val="20"/>
              </w:rPr>
              <w:t>Opis znaczenia kryterium:</w:t>
            </w:r>
          </w:p>
        </w:tc>
        <w:tc>
          <w:tcPr>
            <w:tcW w:w="768" w:type="pct"/>
            <w:gridSpan w:val="7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9B44BA" w:rsidRDefault="00E006DC" w:rsidP="0015125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" w:type="pct"/>
            <w:gridSpan w:val="6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6DC" w:rsidRPr="009B44BA" w:rsidTr="0015125F">
        <w:trPr>
          <w:trHeight w:val="160"/>
          <w:jc w:val="center"/>
        </w:trPr>
        <w:tc>
          <w:tcPr>
            <w:tcW w:w="3654" w:type="pct"/>
            <w:gridSpan w:val="14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6DC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Tak/</w:t>
            </w:r>
            <w:r>
              <w:rPr>
                <w:rFonts w:ascii="Arial" w:hAnsi="Arial" w:cs="Arial"/>
                <w:sz w:val="20"/>
                <w:szCs w:val="20"/>
              </w:rPr>
              <w:t>do negocjacji/</w:t>
            </w:r>
            <w:r w:rsidRPr="009B44BA">
              <w:rPr>
                <w:rFonts w:ascii="Arial" w:hAnsi="Arial" w:cs="Arial"/>
                <w:sz w:val="20"/>
                <w:szCs w:val="20"/>
              </w:rPr>
              <w:t>nie/nie dotyczy</w:t>
            </w:r>
            <w:r w:rsidRPr="009B44BA">
              <w:rPr>
                <w:rFonts w:ascii="Arial" w:hAnsi="Arial" w:cs="Arial"/>
                <w:sz w:val="20"/>
                <w:szCs w:val="20"/>
              </w:rPr>
              <w:br/>
              <w:t>(niespełnienie kryterium oznacza odrzucenie wniosku)</w:t>
            </w:r>
          </w:p>
          <w:p w:rsidR="00E006DC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006DC" w:rsidRPr="00C643B4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43B4">
              <w:rPr>
                <w:rFonts w:ascii="Arial" w:hAnsi="Arial" w:cs="Arial"/>
                <w:sz w:val="20"/>
                <w:szCs w:val="20"/>
              </w:rPr>
              <w:t xml:space="preserve">Dopuszcza się możliwość skierowania kryterium do negocjacji, </w:t>
            </w:r>
          </w:p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43B4">
              <w:rPr>
                <w:rFonts w:ascii="Arial" w:hAnsi="Arial" w:cs="Arial"/>
                <w:sz w:val="20"/>
                <w:szCs w:val="20"/>
              </w:rPr>
              <w:t>w zakresie wskazanym w regulaminie.</w:t>
            </w:r>
          </w:p>
        </w:tc>
        <w:tc>
          <w:tcPr>
            <w:tcW w:w="768" w:type="pct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9B44BA" w:rsidRDefault="00E006DC" w:rsidP="0015125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" w:type="pct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6DC" w:rsidRPr="009B44BA" w:rsidTr="0015125F">
        <w:trPr>
          <w:jc w:val="center"/>
        </w:trPr>
        <w:tc>
          <w:tcPr>
            <w:tcW w:w="4997" w:type="pct"/>
            <w:gridSpan w:val="2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autoSpaceDE w:val="0"/>
              <w:autoSpaceDN w:val="0"/>
              <w:adjustRightInd w:val="0"/>
              <w:spacing w:before="60" w:after="60" w:line="240" w:lineRule="auto"/>
              <w:ind w:left="57" w:righ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B44B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B.1.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9</w:t>
            </w:r>
            <w:r w:rsidRPr="009B44B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CF6D5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Projekt zakłada preferencje w dostępie do wsparcia dla określonych kategorii osó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b w ramach grupy docelowej</w:t>
            </w:r>
          </w:p>
        </w:tc>
      </w:tr>
      <w:tr w:rsidR="00E006DC" w:rsidRPr="009B44BA" w:rsidTr="0015125F">
        <w:trPr>
          <w:trHeight w:val="270"/>
          <w:jc w:val="center"/>
        </w:trPr>
        <w:tc>
          <w:tcPr>
            <w:tcW w:w="3654" w:type="pct"/>
            <w:gridSpan w:val="14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Definicja kryterium:</w:t>
            </w:r>
          </w:p>
        </w:tc>
        <w:tc>
          <w:tcPr>
            <w:tcW w:w="768" w:type="pct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575" w:type="pct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1-2</w:t>
            </w:r>
          </w:p>
        </w:tc>
      </w:tr>
      <w:tr w:rsidR="00E006DC" w:rsidRPr="009B44BA" w:rsidTr="0015125F">
        <w:trPr>
          <w:trHeight w:val="160"/>
          <w:jc w:val="center"/>
        </w:trPr>
        <w:tc>
          <w:tcPr>
            <w:tcW w:w="3654" w:type="pct"/>
            <w:gridSpan w:val="14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6DC" w:rsidRDefault="00E006DC" w:rsidP="0015125F">
            <w:pPr>
              <w:pStyle w:val="Default"/>
              <w:spacing w:before="120"/>
              <w:ind w:right="57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F6D5E">
              <w:rPr>
                <w:rFonts w:ascii="Arial" w:hAnsi="Arial" w:cs="Arial"/>
                <w:sz w:val="20"/>
                <w:szCs w:val="20"/>
                <w:lang w:eastAsia="pl-PL"/>
              </w:rPr>
              <w:t>Ocenie podlega czy kryteria wyboru uczestników projektu zapewniają preferencje dla osób zagrożonych ubóstwem lub wykluczeniem społecznym z wszystkich wymienionych poniższej kategorii osób:</w:t>
            </w:r>
          </w:p>
          <w:p w:rsidR="00E006DC" w:rsidRPr="009B44BA" w:rsidRDefault="00E006DC" w:rsidP="0015125F">
            <w:pPr>
              <w:numPr>
                <w:ilvl w:val="0"/>
                <w:numId w:val="7"/>
              </w:numPr>
              <w:spacing w:after="0" w:line="240" w:lineRule="auto"/>
              <w:ind w:left="426" w:right="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doświadczających wielokrotnego wykluczenia społecznego</w:t>
            </w:r>
            <w:r w:rsidRPr="009B44BA">
              <w:rPr>
                <w:rFonts w:ascii="Arial" w:hAnsi="Arial" w:cs="Arial"/>
                <w:color w:val="000000"/>
                <w:sz w:val="20"/>
                <w:szCs w:val="20"/>
              </w:rPr>
              <w:t>;</w:t>
            </w:r>
          </w:p>
          <w:p w:rsidR="00E006DC" w:rsidRPr="009B44BA" w:rsidRDefault="00E006DC" w:rsidP="0015125F">
            <w:pPr>
              <w:numPr>
                <w:ilvl w:val="0"/>
                <w:numId w:val="7"/>
              </w:numPr>
              <w:spacing w:after="0" w:line="240" w:lineRule="auto"/>
              <w:ind w:left="426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ze znacznym </w:t>
            </w:r>
            <w:r w:rsidRPr="009B44BA">
              <w:rPr>
                <w:rFonts w:ascii="Arial" w:hAnsi="Arial" w:cs="Arial"/>
                <w:sz w:val="20"/>
                <w:szCs w:val="20"/>
              </w:rPr>
              <w:t>lub umiarkowanym stopniem niepełnosprawności;</w:t>
            </w:r>
          </w:p>
          <w:p w:rsidR="00E006DC" w:rsidRPr="009B44BA" w:rsidRDefault="00E006DC" w:rsidP="0015125F">
            <w:pPr>
              <w:numPr>
                <w:ilvl w:val="0"/>
                <w:numId w:val="7"/>
              </w:numPr>
              <w:spacing w:after="0" w:line="240" w:lineRule="auto"/>
              <w:ind w:left="426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color w:val="000000"/>
                <w:sz w:val="20"/>
                <w:szCs w:val="20"/>
              </w:rPr>
              <w:t>z niepełnosprawnością sprzężoną</w:t>
            </w:r>
            <w:r w:rsidRPr="009B44BA">
              <w:rPr>
                <w:rStyle w:val="Odwoanieprzypisudolnego"/>
                <w:rFonts w:ascii="Arial" w:hAnsi="Arial" w:cs="Arial"/>
                <w:color w:val="000000"/>
                <w:sz w:val="20"/>
                <w:szCs w:val="20"/>
              </w:rPr>
              <w:footnoteReference w:id="9"/>
            </w:r>
            <w:r w:rsidRPr="009B44BA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9B44BA">
              <w:rPr>
                <w:rFonts w:ascii="Arial" w:hAnsi="Arial" w:cs="Arial"/>
                <w:sz w:val="20"/>
                <w:szCs w:val="20"/>
              </w:rPr>
              <w:t>oraz osoby z zaburzeniami psychicznymi, w tym osoby z niepełnosprawnością intelektualną i osoby z całośc</w:t>
            </w:r>
            <w:r>
              <w:rPr>
                <w:rFonts w:ascii="Arial" w:hAnsi="Arial" w:cs="Arial"/>
                <w:sz w:val="20"/>
                <w:szCs w:val="20"/>
              </w:rPr>
              <w:t>iowymi zaburzeniami rozwojowymi</w:t>
            </w:r>
            <w:r w:rsidRPr="009B44BA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E006DC" w:rsidRPr="009B44BA" w:rsidRDefault="00E006DC" w:rsidP="0015125F">
            <w:pPr>
              <w:numPr>
                <w:ilvl w:val="0"/>
                <w:numId w:val="7"/>
              </w:numPr>
              <w:spacing w:after="0" w:line="240" w:lineRule="auto"/>
              <w:ind w:left="426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korzystających z PO PŻ (indywidualnie lub jako rodzina);</w:t>
            </w:r>
          </w:p>
          <w:p w:rsidR="00E006DC" w:rsidRPr="009B44BA" w:rsidRDefault="00E006DC" w:rsidP="0015125F">
            <w:pPr>
              <w:numPr>
                <w:ilvl w:val="0"/>
                <w:numId w:val="7"/>
              </w:numPr>
              <w:spacing w:after="0" w:line="240" w:lineRule="auto"/>
              <w:ind w:left="426" w:right="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zamieszkujących na obszarach</w:t>
            </w:r>
            <w:r w:rsidRPr="009B44BA">
              <w:rPr>
                <w:rFonts w:ascii="Arial" w:hAnsi="Arial" w:cs="Arial"/>
                <w:color w:val="000000"/>
                <w:sz w:val="20"/>
                <w:szCs w:val="20"/>
              </w:rPr>
              <w:t xml:space="preserve"> zdegradowanych wyznaczonych w lokalnych programach rewitalizacji lub gminnych programach rewitalizacji. </w:t>
            </w:r>
          </w:p>
          <w:p w:rsidR="00E006DC" w:rsidRDefault="00E006DC" w:rsidP="0015125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006DC" w:rsidRDefault="00E006DC" w:rsidP="0015125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F6D5E">
              <w:rPr>
                <w:rFonts w:ascii="Arial" w:hAnsi="Arial" w:cs="Arial"/>
                <w:bCs/>
                <w:sz w:val="20"/>
                <w:szCs w:val="20"/>
              </w:rPr>
              <w:t>Mając na względzie powyższe wnioskodawca w treści wniosku o dofinansowanie powinien zawrzeć informację o zapewnieniu preferencji na etapie rekrutacji do projektu, wszystkich ww. kategorii osób zagrożonych ubóstwem lub wykluczeniem społecznym.</w:t>
            </w:r>
          </w:p>
          <w:p w:rsidR="00E006DC" w:rsidRPr="009B44BA" w:rsidRDefault="00E006DC" w:rsidP="0015125F">
            <w:pPr>
              <w:spacing w:after="0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bCs/>
                <w:sz w:val="20"/>
                <w:szCs w:val="20"/>
              </w:rPr>
              <w:t>Kryterium weryfikowane w oparciu o wniosek o dofinansowanie projektu.</w:t>
            </w:r>
          </w:p>
        </w:tc>
        <w:tc>
          <w:tcPr>
            <w:tcW w:w="768" w:type="pct"/>
            <w:gridSpan w:val="7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" w:type="pct"/>
            <w:gridSpan w:val="6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6DC" w:rsidRPr="009B44BA" w:rsidTr="0015125F">
        <w:trPr>
          <w:trHeight w:val="160"/>
          <w:jc w:val="center"/>
        </w:trPr>
        <w:tc>
          <w:tcPr>
            <w:tcW w:w="3654" w:type="pct"/>
            <w:gridSpan w:val="14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bCs/>
                <w:sz w:val="20"/>
                <w:szCs w:val="20"/>
              </w:rPr>
              <w:lastRenderedPageBreak/>
              <w:t>Opis znaczenia kryterium:</w:t>
            </w:r>
          </w:p>
        </w:tc>
        <w:tc>
          <w:tcPr>
            <w:tcW w:w="768" w:type="pct"/>
            <w:gridSpan w:val="7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9B44BA" w:rsidRDefault="00E006DC" w:rsidP="0015125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" w:type="pct"/>
            <w:gridSpan w:val="6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6DC" w:rsidRPr="009B44BA" w:rsidTr="0015125F">
        <w:trPr>
          <w:trHeight w:val="160"/>
          <w:jc w:val="center"/>
        </w:trPr>
        <w:tc>
          <w:tcPr>
            <w:tcW w:w="3654" w:type="pct"/>
            <w:gridSpan w:val="14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6DC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Tak/</w:t>
            </w:r>
            <w:r>
              <w:rPr>
                <w:rFonts w:ascii="Arial" w:hAnsi="Arial" w:cs="Arial"/>
                <w:sz w:val="20"/>
                <w:szCs w:val="20"/>
              </w:rPr>
              <w:t>do negocjacji/</w:t>
            </w:r>
            <w:r w:rsidRPr="009B44BA">
              <w:rPr>
                <w:rFonts w:ascii="Arial" w:hAnsi="Arial" w:cs="Arial"/>
                <w:sz w:val="20"/>
                <w:szCs w:val="20"/>
              </w:rPr>
              <w:t>nie</w:t>
            </w:r>
            <w:r w:rsidRPr="009B44BA">
              <w:rPr>
                <w:rFonts w:ascii="Arial" w:hAnsi="Arial" w:cs="Arial"/>
                <w:sz w:val="20"/>
                <w:szCs w:val="20"/>
              </w:rPr>
              <w:br/>
              <w:t>(niespełnienie kryterium oznacza odrzucenie wniosku)</w:t>
            </w:r>
          </w:p>
          <w:p w:rsidR="00E006DC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006DC" w:rsidRPr="00C643B4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43B4">
              <w:rPr>
                <w:rFonts w:ascii="Arial" w:hAnsi="Arial" w:cs="Arial"/>
                <w:sz w:val="20"/>
                <w:szCs w:val="20"/>
              </w:rPr>
              <w:t xml:space="preserve">Dopuszcza się możliwość skierowania kryterium do negocjacji, </w:t>
            </w:r>
          </w:p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43B4">
              <w:rPr>
                <w:rFonts w:ascii="Arial" w:hAnsi="Arial" w:cs="Arial"/>
                <w:sz w:val="20"/>
                <w:szCs w:val="20"/>
              </w:rPr>
              <w:t>w zakresie wskazanym w regulaminie.</w:t>
            </w:r>
          </w:p>
        </w:tc>
        <w:tc>
          <w:tcPr>
            <w:tcW w:w="768" w:type="pct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9B44BA" w:rsidRDefault="00E006DC" w:rsidP="0015125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" w:type="pct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6DC" w:rsidRPr="009B44BA" w:rsidTr="0015125F">
        <w:trPr>
          <w:jc w:val="center"/>
        </w:trPr>
        <w:tc>
          <w:tcPr>
            <w:tcW w:w="4997" w:type="pct"/>
            <w:gridSpan w:val="2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autoSpaceDE w:val="0"/>
              <w:autoSpaceDN w:val="0"/>
              <w:adjustRightInd w:val="0"/>
              <w:spacing w:before="60" w:after="60" w:line="240" w:lineRule="auto"/>
              <w:ind w:left="57" w:righ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B44BA">
              <w:rPr>
                <w:rFonts w:ascii="Arial" w:hAnsi="Arial" w:cs="Arial"/>
                <w:b/>
                <w:sz w:val="20"/>
                <w:szCs w:val="20"/>
              </w:rPr>
              <w:t>B.1.</w:t>
            </w: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Pr="009B44BA">
              <w:rPr>
                <w:rFonts w:ascii="Arial" w:hAnsi="Arial" w:cs="Arial"/>
                <w:b/>
                <w:sz w:val="20"/>
                <w:szCs w:val="20"/>
              </w:rPr>
              <w:t xml:space="preserve"> Wkład własny został określony na poziomie nie mniejszym niż 15,00%</w:t>
            </w:r>
          </w:p>
        </w:tc>
      </w:tr>
      <w:tr w:rsidR="00E006DC" w:rsidRPr="009B44BA" w:rsidTr="0015125F">
        <w:trPr>
          <w:trHeight w:val="270"/>
          <w:jc w:val="center"/>
        </w:trPr>
        <w:tc>
          <w:tcPr>
            <w:tcW w:w="3654" w:type="pct"/>
            <w:gridSpan w:val="14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Definicja kryterium:</w:t>
            </w:r>
          </w:p>
        </w:tc>
        <w:tc>
          <w:tcPr>
            <w:tcW w:w="768" w:type="pct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575" w:type="pct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1-2</w:t>
            </w:r>
          </w:p>
        </w:tc>
      </w:tr>
      <w:tr w:rsidR="00E006DC" w:rsidRPr="009B44BA" w:rsidTr="0015125F">
        <w:trPr>
          <w:trHeight w:val="160"/>
          <w:jc w:val="center"/>
        </w:trPr>
        <w:tc>
          <w:tcPr>
            <w:tcW w:w="3654" w:type="pct"/>
            <w:gridSpan w:val="14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autoSpaceDE w:val="0"/>
              <w:autoSpaceDN w:val="0"/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Ocenie podlega, czy wkład własny stanowi nie mniej niż 15,00% wydatków kwalifikowalnych.</w:t>
            </w:r>
          </w:p>
          <w:p w:rsidR="00E006DC" w:rsidRDefault="00E006DC" w:rsidP="0015125F">
            <w:pPr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Kryterium weryfikowane w oparciu o wniosek o dofinansowanie projektu.</w:t>
            </w:r>
          </w:p>
        </w:tc>
        <w:tc>
          <w:tcPr>
            <w:tcW w:w="768" w:type="pct"/>
            <w:gridSpan w:val="7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" w:type="pct"/>
            <w:gridSpan w:val="6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6DC" w:rsidRPr="009B44BA" w:rsidTr="0015125F">
        <w:trPr>
          <w:trHeight w:val="160"/>
          <w:jc w:val="center"/>
        </w:trPr>
        <w:tc>
          <w:tcPr>
            <w:tcW w:w="3654" w:type="pct"/>
            <w:gridSpan w:val="14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bCs/>
                <w:sz w:val="20"/>
                <w:szCs w:val="20"/>
              </w:rPr>
              <w:t>Opis znaczenia kryterium:</w:t>
            </w:r>
          </w:p>
        </w:tc>
        <w:tc>
          <w:tcPr>
            <w:tcW w:w="768" w:type="pct"/>
            <w:gridSpan w:val="7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9B44BA" w:rsidRDefault="00E006DC" w:rsidP="0015125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" w:type="pct"/>
            <w:gridSpan w:val="6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6DC" w:rsidRPr="009B44BA" w:rsidTr="0015125F">
        <w:trPr>
          <w:trHeight w:val="160"/>
          <w:jc w:val="center"/>
        </w:trPr>
        <w:tc>
          <w:tcPr>
            <w:tcW w:w="3654" w:type="pct"/>
            <w:gridSpan w:val="14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6DC" w:rsidRDefault="00E006DC" w:rsidP="0015125F">
            <w:pPr>
              <w:spacing w:after="0" w:line="30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Tak/do negocjacji/nie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(niespełnienie kryterium oznacza odrzucenie wniosku)</w:t>
            </w:r>
          </w:p>
          <w:p w:rsidR="00E006DC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006DC" w:rsidRPr="00C643B4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43B4">
              <w:rPr>
                <w:rFonts w:ascii="Arial" w:hAnsi="Arial" w:cs="Arial"/>
                <w:sz w:val="20"/>
                <w:szCs w:val="20"/>
              </w:rPr>
              <w:t xml:space="preserve">Dopuszcza się możliwość skierowania kryterium do negocjacji, </w:t>
            </w:r>
          </w:p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43B4">
              <w:rPr>
                <w:rFonts w:ascii="Arial" w:hAnsi="Arial" w:cs="Arial"/>
                <w:sz w:val="20"/>
                <w:szCs w:val="20"/>
              </w:rPr>
              <w:t>w zakresie wskazanym w regulaminie.</w:t>
            </w:r>
          </w:p>
        </w:tc>
        <w:tc>
          <w:tcPr>
            <w:tcW w:w="768" w:type="pct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9B44BA" w:rsidRDefault="00E006DC" w:rsidP="0015125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" w:type="pct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6DC" w:rsidRPr="009B44BA" w:rsidTr="0015125F">
        <w:trPr>
          <w:jc w:val="center"/>
        </w:trPr>
        <w:tc>
          <w:tcPr>
            <w:tcW w:w="4997" w:type="pct"/>
            <w:gridSpan w:val="2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spacing w:before="60" w:after="60" w:line="240" w:lineRule="auto"/>
              <w:ind w:righ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B44B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B.1.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11</w:t>
            </w:r>
            <w:r w:rsidRPr="009B44B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9B44BA">
              <w:rPr>
                <w:rFonts w:ascii="Arial" w:hAnsi="Arial" w:cs="Arial"/>
                <w:b/>
                <w:sz w:val="20"/>
                <w:szCs w:val="20"/>
              </w:rPr>
              <w:t xml:space="preserve">W ramach projektu zapewniono trwałość utworzonych </w:t>
            </w:r>
            <w:r>
              <w:rPr>
                <w:rFonts w:ascii="Arial" w:hAnsi="Arial" w:cs="Arial"/>
                <w:b/>
                <w:sz w:val="20"/>
                <w:szCs w:val="20"/>
              </w:rPr>
              <w:t>podmiotów</w:t>
            </w:r>
            <w:r w:rsidRPr="009B44BA">
              <w:rPr>
                <w:rFonts w:ascii="Arial" w:hAnsi="Arial" w:cs="Arial"/>
                <w:b/>
                <w:sz w:val="20"/>
                <w:szCs w:val="20"/>
              </w:rPr>
              <w:t xml:space="preserve"> przez okres co najmniej odpowiadający okresowi realizacji projektu</w:t>
            </w:r>
          </w:p>
        </w:tc>
      </w:tr>
      <w:tr w:rsidR="00E006DC" w:rsidRPr="009B44BA" w:rsidTr="0015125F">
        <w:trPr>
          <w:trHeight w:val="270"/>
          <w:jc w:val="center"/>
        </w:trPr>
        <w:tc>
          <w:tcPr>
            <w:tcW w:w="3654" w:type="pct"/>
            <w:gridSpan w:val="14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Definicja kryterium:</w:t>
            </w:r>
          </w:p>
        </w:tc>
        <w:tc>
          <w:tcPr>
            <w:tcW w:w="768" w:type="pct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575" w:type="pct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E006DC" w:rsidRPr="009B44BA" w:rsidTr="0015125F">
        <w:trPr>
          <w:trHeight w:val="160"/>
          <w:jc w:val="center"/>
        </w:trPr>
        <w:tc>
          <w:tcPr>
            <w:tcW w:w="3654" w:type="pct"/>
            <w:gridSpan w:val="14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spacing w:before="100" w:beforeAutospacing="1" w:after="120" w:line="240" w:lineRule="atLeast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B44BA">
              <w:rPr>
                <w:rFonts w:ascii="Arial" w:hAnsi="Arial" w:cs="Arial"/>
                <w:sz w:val="20"/>
                <w:szCs w:val="20"/>
                <w:lang w:eastAsia="pl-PL"/>
              </w:rPr>
              <w:t xml:space="preserve">Ocenie podlega zachowanie trwałości utworzonych w ramach projektu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podmiotów</w:t>
            </w:r>
            <w:r w:rsidRPr="009B44B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 szczególności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nowo utworzonych </w:t>
            </w:r>
            <w:r w:rsidRPr="009B44BA">
              <w:rPr>
                <w:rFonts w:ascii="Arial" w:hAnsi="Arial" w:cs="Arial"/>
                <w:sz w:val="20"/>
                <w:szCs w:val="20"/>
                <w:lang w:eastAsia="pl-PL"/>
              </w:rPr>
              <w:t>CIS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lub KIS</w:t>
            </w:r>
            <w:r w:rsidRPr="009B44B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przez okres co najmniej odpowiadający okresowi realizacji projektu. Trwałość musi być zapewniona z innego źródła niż środki europejskie.</w:t>
            </w:r>
          </w:p>
          <w:p w:rsidR="00E006DC" w:rsidRDefault="00E006DC" w:rsidP="0015125F">
            <w:pPr>
              <w:spacing w:after="120" w:line="240" w:lineRule="atLeast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B44BA">
              <w:rPr>
                <w:rFonts w:ascii="Arial" w:hAnsi="Arial" w:cs="Arial"/>
                <w:sz w:val="20"/>
                <w:szCs w:val="20"/>
                <w:lang w:eastAsia="pl-PL"/>
              </w:rPr>
              <w:t>Trwałość rozumiana jest jako gotowość do świadczenia usług w ramach utworzonych w projekcie podmiotów w zakresie zbliżonym do usługi świadczonej w ramach projektu i podobnej jakości.</w:t>
            </w:r>
          </w:p>
          <w:p w:rsidR="00E006DC" w:rsidRDefault="00E006DC" w:rsidP="0015125F">
            <w:pPr>
              <w:spacing w:after="120" w:line="240" w:lineRule="atLeast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 xml:space="preserve">Kryterium weryfikowane w oparciu </w:t>
            </w:r>
            <w:r w:rsidRPr="009B44BA">
              <w:rPr>
                <w:rFonts w:ascii="Arial" w:hAnsi="Arial" w:cs="Arial"/>
                <w:bCs/>
                <w:sz w:val="20"/>
                <w:szCs w:val="20"/>
              </w:rPr>
              <w:t>o wniosek o dofinansowanie projektu.</w:t>
            </w:r>
          </w:p>
        </w:tc>
        <w:tc>
          <w:tcPr>
            <w:tcW w:w="768" w:type="pct"/>
            <w:gridSpan w:val="7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" w:type="pct"/>
            <w:gridSpan w:val="6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6DC" w:rsidRPr="009B44BA" w:rsidTr="0015125F">
        <w:trPr>
          <w:trHeight w:val="160"/>
          <w:jc w:val="center"/>
        </w:trPr>
        <w:tc>
          <w:tcPr>
            <w:tcW w:w="3654" w:type="pct"/>
            <w:gridSpan w:val="14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bCs/>
                <w:sz w:val="20"/>
                <w:szCs w:val="20"/>
              </w:rPr>
              <w:t>Opis znaczenia kryterium:</w:t>
            </w:r>
          </w:p>
        </w:tc>
        <w:tc>
          <w:tcPr>
            <w:tcW w:w="768" w:type="pct"/>
            <w:gridSpan w:val="7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9B44BA" w:rsidRDefault="00E006DC" w:rsidP="0015125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" w:type="pct"/>
            <w:gridSpan w:val="6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6DC" w:rsidRPr="009B44BA" w:rsidTr="0015125F">
        <w:trPr>
          <w:trHeight w:val="160"/>
          <w:jc w:val="center"/>
        </w:trPr>
        <w:tc>
          <w:tcPr>
            <w:tcW w:w="3654" w:type="pct"/>
            <w:gridSpan w:val="14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6DC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lastRenderedPageBreak/>
              <w:t>Tak/</w:t>
            </w:r>
            <w:r>
              <w:rPr>
                <w:rFonts w:ascii="Arial" w:hAnsi="Arial" w:cs="Arial"/>
                <w:sz w:val="20"/>
                <w:szCs w:val="20"/>
              </w:rPr>
              <w:t>do negocjacji/</w:t>
            </w:r>
            <w:r w:rsidRPr="009B44BA">
              <w:rPr>
                <w:rFonts w:ascii="Arial" w:hAnsi="Arial" w:cs="Arial"/>
                <w:sz w:val="20"/>
                <w:szCs w:val="20"/>
              </w:rPr>
              <w:t>nie/nie dotyczy</w:t>
            </w:r>
            <w:r w:rsidRPr="009B44BA">
              <w:rPr>
                <w:rFonts w:ascii="Arial" w:hAnsi="Arial" w:cs="Arial"/>
                <w:sz w:val="20"/>
                <w:szCs w:val="20"/>
              </w:rPr>
              <w:br/>
              <w:t>(niespełnienie kryterium oznacza odrzucenie wniosku)</w:t>
            </w:r>
          </w:p>
          <w:p w:rsidR="00E006DC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006DC" w:rsidRPr="007B24F6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24F6">
              <w:rPr>
                <w:rFonts w:ascii="Arial" w:hAnsi="Arial" w:cs="Arial"/>
                <w:sz w:val="20"/>
                <w:szCs w:val="20"/>
              </w:rPr>
              <w:t xml:space="preserve">Dopuszcza się możliwość skierowania kryterium do negocjacji, </w:t>
            </w:r>
          </w:p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24F6">
              <w:rPr>
                <w:rFonts w:ascii="Arial" w:hAnsi="Arial" w:cs="Arial"/>
                <w:sz w:val="20"/>
                <w:szCs w:val="20"/>
              </w:rPr>
              <w:t>w zakresie wskazanym w regulaminie.</w:t>
            </w:r>
          </w:p>
        </w:tc>
        <w:tc>
          <w:tcPr>
            <w:tcW w:w="768" w:type="pct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9B44BA" w:rsidRDefault="00E006DC" w:rsidP="0015125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" w:type="pct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6DC" w:rsidRPr="009B44BA" w:rsidTr="0015125F">
        <w:trPr>
          <w:jc w:val="center"/>
        </w:trPr>
        <w:tc>
          <w:tcPr>
            <w:tcW w:w="4997" w:type="pct"/>
            <w:gridSpan w:val="2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Default="00E006DC" w:rsidP="0015125F">
            <w:pPr>
              <w:autoSpaceDE w:val="0"/>
              <w:autoSpaceDN w:val="0"/>
              <w:adjustRightInd w:val="0"/>
              <w:spacing w:before="60" w:after="60" w:line="240" w:lineRule="auto"/>
              <w:ind w:righ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B44BA">
              <w:rPr>
                <w:rFonts w:ascii="Arial" w:hAnsi="Arial" w:cs="Arial"/>
                <w:b/>
                <w:bCs/>
                <w:sz w:val="20"/>
                <w:szCs w:val="20"/>
              </w:rPr>
              <w:t>B.1.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  <w:r w:rsidRPr="009B44B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Jeśli projekt przewiduje realizację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kursów, szkoleń zawodowych lub kształcenia formalnego</w:t>
            </w:r>
            <w:r w:rsidRPr="009B44B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to ich efektem jest uzyskanie kwalifikacji lub nabycie kompetencji (w rozumieniu Wytycznych w zakresie monitorowania postępu rzeczowego realizacji programów operacyjnych na lata 2014-2020), potwierdzonych formalnym dokumentem (np. certyfikatem). Uzyskanie kwalifikacji lub kompetencji jest każdorazowo weryfikowane poprzez przeprowadzenie odpowiedniego ich sprawdzenia (np. w formie egzaminu)</w:t>
            </w:r>
          </w:p>
        </w:tc>
      </w:tr>
      <w:tr w:rsidR="00E006DC" w:rsidRPr="009B44BA" w:rsidTr="0015125F">
        <w:trPr>
          <w:trHeight w:val="270"/>
          <w:jc w:val="center"/>
        </w:trPr>
        <w:tc>
          <w:tcPr>
            <w:tcW w:w="3654" w:type="pct"/>
            <w:gridSpan w:val="14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Definicja kryterium:</w:t>
            </w:r>
          </w:p>
        </w:tc>
        <w:tc>
          <w:tcPr>
            <w:tcW w:w="768" w:type="pct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575" w:type="pct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1-2</w:t>
            </w:r>
          </w:p>
        </w:tc>
      </w:tr>
      <w:tr w:rsidR="00E006DC" w:rsidRPr="009B44BA" w:rsidTr="0015125F">
        <w:trPr>
          <w:trHeight w:val="160"/>
          <w:jc w:val="center"/>
        </w:trPr>
        <w:tc>
          <w:tcPr>
            <w:tcW w:w="3654" w:type="pct"/>
            <w:gridSpan w:val="14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B44BA">
              <w:rPr>
                <w:rFonts w:ascii="Arial" w:hAnsi="Arial" w:cs="Arial"/>
                <w:bCs/>
                <w:sz w:val="20"/>
                <w:szCs w:val="20"/>
              </w:rPr>
              <w:t xml:space="preserve">Kryterium odnosi się do projektów, w których zaplanowano wsparcie w postaci </w:t>
            </w:r>
            <w:r>
              <w:rPr>
                <w:rFonts w:ascii="Arial" w:hAnsi="Arial" w:cs="Arial"/>
                <w:bCs/>
                <w:sz w:val="20"/>
                <w:szCs w:val="20"/>
              </w:rPr>
              <w:t>kursów, szkoleń zawodowych</w:t>
            </w:r>
            <w:r>
              <w:t xml:space="preserve"> </w:t>
            </w:r>
            <w:r w:rsidRPr="007B24F6">
              <w:rPr>
                <w:rFonts w:ascii="Arial" w:hAnsi="Arial" w:cs="Arial"/>
                <w:bCs/>
                <w:sz w:val="20"/>
                <w:szCs w:val="20"/>
              </w:rPr>
              <w:t>lub kształcenia formalnego</w:t>
            </w:r>
            <w:r w:rsidRPr="009B44BA">
              <w:rPr>
                <w:rFonts w:ascii="Arial" w:hAnsi="Arial" w:cs="Arial"/>
                <w:bCs/>
                <w:sz w:val="20"/>
                <w:szCs w:val="20"/>
              </w:rPr>
              <w:t xml:space="preserve">. Formalna weryfikacja wiedzy i umiejętności wpłynie pozytywnie na zwiększenie wiarygodności uzyskanych przez uczestnika projektu kwalifikacji i/lub kompetencji. </w:t>
            </w:r>
          </w:p>
          <w:p w:rsidR="00E006DC" w:rsidRPr="00797DC8" w:rsidRDefault="00E006DC" w:rsidP="0015125F">
            <w:pPr>
              <w:spacing w:before="120" w:after="120" w:line="240" w:lineRule="auto"/>
              <w:ind w:left="1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97DC8">
              <w:rPr>
                <w:rFonts w:ascii="Arial" w:hAnsi="Arial" w:cs="Arial"/>
                <w:bCs/>
                <w:sz w:val="20"/>
                <w:szCs w:val="20"/>
              </w:rPr>
              <w:t xml:space="preserve">Poprzez uzyskanie kwalifikacji należy rozumieć określony zestaw efektów uczenia się w zakresie wiedzy, umiejętności oraz kompetencji społecznych nabytych w edukacji formalnej, edukacji </w:t>
            </w:r>
            <w:proofErr w:type="spellStart"/>
            <w:r w:rsidRPr="00797DC8">
              <w:rPr>
                <w:rFonts w:ascii="Arial" w:hAnsi="Arial" w:cs="Arial"/>
                <w:bCs/>
                <w:sz w:val="20"/>
                <w:szCs w:val="20"/>
              </w:rPr>
              <w:t>pozaformalnej</w:t>
            </w:r>
            <w:proofErr w:type="spellEnd"/>
            <w:r w:rsidRPr="00797DC8">
              <w:rPr>
                <w:rFonts w:ascii="Arial" w:hAnsi="Arial" w:cs="Arial"/>
                <w:bCs/>
                <w:sz w:val="20"/>
                <w:szCs w:val="20"/>
              </w:rPr>
              <w:t xml:space="preserve"> lub poprzez uczenie się nieformalne, zgodnych z ustalonymi dla danej kwalifikacji wymaganiami, których osiągnięcie zostało sprawdzone w walidacji oraz formalne potwierdzenie przez instytucje uprawnioną do certyfikowania.</w:t>
            </w:r>
          </w:p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B44BA">
              <w:rPr>
                <w:rFonts w:ascii="Arial" w:hAnsi="Arial" w:cs="Arial"/>
                <w:bCs/>
                <w:sz w:val="20"/>
                <w:szCs w:val="20"/>
              </w:rPr>
              <w:t>Kompetencje to wyodrębniony zestaw efektów uczenia się. Opis kompetencji zawiera jasno określone warunki, które powinien spełniać uczestnik projektu ubiegający się o nabycie kompetencji, tj. wyczerpującą informację o efektach uczenia się oraz kryteria i  metody ich weryfikacji. Nabycie kompetencji weryfikowane będzie w 4 etapach:</w:t>
            </w:r>
          </w:p>
          <w:p w:rsidR="00E006DC" w:rsidRPr="009B44BA" w:rsidRDefault="00E006DC" w:rsidP="0015125F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B44BA">
              <w:rPr>
                <w:rFonts w:ascii="Arial" w:hAnsi="Arial" w:cs="Arial"/>
                <w:bCs/>
                <w:sz w:val="20"/>
                <w:szCs w:val="20"/>
              </w:rPr>
              <w:t>Zakres – zdefiniowanie grupy docelowej do objęcia wsparciem oraz wybranie obszaru interwencji EFS, który będzie poddany ocenie;</w:t>
            </w:r>
          </w:p>
          <w:p w:rsidR="00E006DC" w:rsidRPr="009B44BA" w:rsidRDefault="00E006DC" w:rsidP="0015125F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B44BA">
              <w:rPr>
                <w:rFonts w:ascii="Arial" w:hAnsi="Arial" w:cs="Arial"/>
                <w:bCs/>
                <w:sz w:val="20"/>
                <w:szCs w:val="20"/>
              </w:rPr>
              <w:t>Wzorzec – zdefiniowanie standardu wymagań, tj. efektów uczenia się, które osiągną uczestnicy w wyniku przeprowadzonych działań projektowych;</w:t>
            </w:r>
          </w:p>
          <w:p w:rsidR="00E006DC" w:rsidRPr="009B44BA" w:rsidRDefault="00E006DC" w:rsidP="0015125F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B44BA">
              <w:rPr>
                <w:rFonts w:ascii="Arial" w:hAnsi="Arial" w:cs="Arial"/>
                <w:bCs/>
                <w:sz w:val="20"/>
                <w:szCs w:val="20"/>
              </w:rPr>
              <w:t>Ocena – przeprowadzenie weryfikacji na podstawie opracowanych kryteriów oceny po zakończeniu wsparcia udzielanego danej osobie;</w:t>
            </w:r>
          </w:p>
          <w:p w:rsidR="00E006DC" w:rsidRPr="009B44BA" w:rsidRDefault="00E006DC" w:rsidP="0015125F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B44BA">
              <w:rPr>
                <w:rFonts w:ascii="Arial" w:hAnsi="Arial" w:cs="Arial"/>
                <w:bCs/>
                <w:sz w:val="20"/>
                <w:szCs w:val="20"/>
              </w:rPr>
              <w:t>Porównanie – porównanie uzyskanych wyników etapu III (ocena) z</w:t>
            </w:r>
            <w:r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Pr="009B44BA">
              <w:rPr>
                <w:rFonts w:ascii="Arial" w:hAnsi="Arial" w:cs="Arial"/>
                <w:bCs/>
                <w:sz w:val="20"/>
                <w:szCs w:val="20"/>
              </w:rPr>
              <w:t>przyjętymi wymaganiami (określonymi na etapie II z efektami uczenia się) po zakończeniu wsparcia udzielanego danej osobie.</w:t>
            </w:r>
          </w:p>
          <w:p w:rsidR="00E006DC" w:rsidRPr="009B44BA" w:rsidRDefault="00E006DC" w:rsidP="0015125F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006DC" w:rsidRPr="009B44BA" w:rsidRDefault="00E006DC" w:rsidP="0015125F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B44BA">
              <w:rPr>
                <w:rFonts w:ascii="Arial" w:hAnsi="Arial" w:cs="Arial"/>
                <w:bCs/>
                <w:sz w:val="20"/>
                <w:szCs w:val="20"/>
              </w:rPr>
              <w:t xml:space="preserve">Podstawowe informacje dotyczące uzyskiwania kwalifikacji w ramach projektów współfinansowanych z Europejskiego Funduszu Społecznego zawarte są w </w:t>
            </w:r>
            <w:r w:rsidRPr="009B44BA">
              <w:rPr>
                <w:rFonts w:ascii="Arial" w:hAnsi="Arial" w:cs="Arial"/>
                <w:sz w:val="20"/>
                <w:szCs w:val="20"/>
              </w:rPr>
              <w:t>dokumencie opracowanym przez Ministerstwo Rozwoju będącym załącznikiem do Regulaminu konkursu</w:t>
            </w:r>
          </w:p>
          <w:p w:rsidR="00E006DC" w:rsidRDefault="00E006DC" w:rsidP="0015125F">
            <w:pPr>
              <w:tabs>
                <w:tab w:val="left" w:pos="6495"/>
              </w:tabs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E006DC" w:rsidRPr="009B44BA" w:rsidRDefault="00E006DC" w:rsidP="0015125F">
            <w:pPr>
              <w:tabs>
                <w:tab w:val="left" w:pos="6495"/>
              </w:tabs>
              <w:spacing w:before="120" w:after="12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  <w:lang w:eastAsia="pl-PL"/>
              </w:rPr>
              <w:t>Kryterium weryfikowane w oparciu o wniosek o dofinansowanie projektu.</w:t>
            </w:r>
          </w:p>
        </w:tc>
        <w:tc>
          <w:tcPr>
            <w:tcW w:w="768" w:type="pct"/>
            <w:gridSpan w:val="7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" w:type="pct"/>
            <w:gridSpan w:val="6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6DC" w:rsidRPr="009B44BA" w:rsidTr="0015125F">
        <w:trPr>
          <w:trHeight w:val="160"/>
          <w:jc w:val="center"/>
        </w:trPr>
        <w:tc>
          <w:tcPr>
            <w:tcW w:w="3654" w:type="pct"/>
            <w:gridSpan w:val="14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bCs/>
                <w:sz w:val="20"/>
                <w:szCs w:val="20"/>
              </w:rPr>
              <w:t>Opis znaczenia kryterium:</w:t>
            </w:r>
          </w:p>
        </w:tc>
        <w:tc>
          <w:tcPr>
            <w:tcW w:w="768" w:type="pct"/>
            <w:gridSpan w:val="7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9B44BA" w:rsidRDefault="00E006DC" w:rsidP="0015125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" w:type="pct"/>
            <w:gridSpan w:val="6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6DC" w:rsidRPr="009B44BA" w:rsidTr="0015125F">
        <w:trPr>
          <w:trHeight w:val="160"/>
          <w:jc w:val="center"/>
        </w:trPr>
        <w:tc>
          <w:tcPr>
            <w:tcW w:w="3654" w:type="pct"/>
            <w:gridSpan w:val="14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6DC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>Tak/</w:t>
            </w:r>
            <w:r>
              <w:rPr>
                <w:rFonts w:ascii="Arial" w:hAnsi="Arial" w:cs="Arial"/>
                <w:sz w:val="20"/>
                <w:szCs w:val="20"/>
              </w:rPr>
              <w:t>do negocjacji/</w:t>
            </w:r>
            <w:r w:rsidRPr="009B44BA">
              <w:rPr>
                <w:rFonts w:ascii="Arial" w:hAnsi="Arial" w:cs="Arial"/>
                <w:sz w:val="20"/>
                <w:szCs w:val="20"/>
              </w:rPr>
              <w:t>nie/nie dotyczy</w:t>
            </w:r>
            <w:r w:rsidRPr="009B44BA">
              <w:rPr>
                <w:rFonts w:ascii="Arial" w:hAnsi="Arial" w:cs="Arial"/>
                <w:sz w:val="20"/>
                <w:szCs w:val="20"/>
              </w:rPr>
              <w:br/>
              <w:t>(niespełnienie kryterium oznacza odrzucenie wniosku)</w:t>
            </w:r>
          </w:p>
          <w:p w:rsidR="00E006DC" w:rsidRPr="007B24F6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006DC" w:rsidRPr="007B24F6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24F6">
              <w:rPr>
                <w:rFonts w:ascii="Arial" w:hAnsi="Arial" w:cs="Arial"/>
                <w:sz w:val="20"/>
                <w:szCs w:val="20"/>
              </w:rPr>
              <w:t xml:space="preserve">Dopuszcza się możliwość skierowania kryterium do negocjacji, </w:t>
            </w:r>
          </w:p>
          <w:p w:rsidR="00E006DC" w:rsidRPr="009B44BA" w:rsidRDefault="00E006DC" w:rsidP="0015125F">
            <w:pPr>
              <w:spacing w:before="60" w:after="6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24F6">
              <w:rPr>
                <w:rFonts w:ascii="Arial" w:hAnsi="Arial" w:cs="Arial"/>
                <w:sz w:val="20"/>
                <w:szCs w:val="20"/>
              </w:rPr>
              <w:t>w zakresie wskazanym w regulaminie.</w:t>
            </w:r>
          </w:p>
        </w:tc>
        <w:tc>
          <w:tcPr>
            <w:tcW w:w="768" w:type="pct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9B44BA" w:rsidRDefault="00E006DC" w:rsidP="0015125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" w:type="pct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9B44BA" w:rsidRDefault="00E006DC" w:rsidP="0015125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6DC" w:rsidRPr="003E5FE8" w:rsidTr="0015125F">
        <w:trPr>
          <w:jc w:val="center"/>
        </w:trPr>
        <w:tc>
          <w:tcPr>
            <w:tcW w:w="5000" w:type="pct"/>
            <w:gridSpan w:val="2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3E5FE8" w:rsidRDefault="00E006DC" w:rsidP="0015125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5FE8">
              <w:rPr>
                <w:rFonts w:ascii="Arial" w:hAnsi="Arial" w:cs="Arial"/>
                <w:b/>
                <w:sz w:val="20"/>
                <w:szCs w:val="20"/>
              </w:rPr>
              <w:lastRenderedPageBreak/>
              <w:t>B.1.1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3E5FE8">
              <w:rPr>
                <w:rFonts w:ascii="Arial" w:hAnsi="Arial" w:cs="Arial"/>
                <w:b/>
                <w:sz w:val="20"/>
                <w:szCs w:val="20"/>
              </w:rPr>
              <w:t xml:space="preserve"> Wartość wydatków na zakup środków trwałych i  w ramach </w:t>
            </w:r>
            <w:proofErr w:type="spellStart"/>
            <w:r w:rsidRPr="003E5FE8">
              <w:rPr>
                <w:rFonts w:ascii="Arial" w:hAnsi="Arial" w:cs="Arial"/>
                <w:b/>
                <w:sz w:val="20"/>
                <w:szCs w:val="20"/>
              </w:rPr>
              <w:t>cross-financingu</w:t>
            </w:r>
            <w:proofErr w:type="spellEnd"/>
            <w:r w:rsidRPr="003E5FE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nie przekracza 1</w:t>
            </w:r>
            <w:r w:rsidRPr="003E5FE8">
              <w:rPr>
                <w:rFonts w:ascii="Arial" w:hAnsi="Arial" w:cs="Arial"/>
                <w:b/>
                <w:sz w:val="20"/>
                <w:szCs w:val="20"/>
              </w:rPr>
              <w:t xml:space="preserve">0% wartości projektu i w przypadku </w:t>
            </w:r>
            <w:proofErr w:type="spellStart"/>
            <w:r w:rsidRPr="003E5FE8">
              <w:rPr>
                <w:rFonts w:ascii="Arial" w:hAnsi="Arial" w:cs="Arial"/>
                <w:b/>
                <w:sz w:val="20"/>
                <w:szCs w:val="20"/>
              </w:rPr>
              <w:t>cross-financingu</w:t>
            </w:r>
            <w:proofErr w:type="spellEnd"/>
            <w:r w:rsidRPr="003E5FE8">
              <w:rPr>
                <w:rFonts w:ascii="Arial" w:hAnsi="Arial" w:cs="Arial"/>
                <w:b/>
                <w:sz w:val="20"/>
                <w:szCs w:val="20"/>
              </w:rPr>
              <w:t xml:space="preserve"> zapewniona zostanie trwałość projektu.</w:t>
            </w:r>
          </w:p>
        </w:tc>
      </w:tr>
      <w:tr w:rsidR="00E006DC" w:rsidRPr="003E5FE8" w:rsidTr="0015125F">
        <w:trPr>
          <w:trHeight w:val="270"/>
          <w:jc w:val="center"/>
        </w:trPr>
        <w:tc>
          <w:tcPr>
            <w:tcW w:w="3784" w:type="pct"/>
            <w:gridSpan w:val="16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3E5FE8" w:rsidRDefault="00E006DC" w:rsidP="0015125F">
            <w:pPr>
              <w:spacing w:before="100" w:beforeAutospacing="1" w:after="100" w:afterAutospacing="1" w:line="240" w:lineRule="atLeast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5FE8">
              <w:rPr>
                <w:rFonts w:ascii="Arial" w:hAnsi="Arial" w:cs="Arial"/>
                <w:sz w:val="20"/>
                <w:szCs w:val="20"/>
              </w:rPr>
              <w:t>Definicja kryterium:</w:t>
            </w:r>
          </w:p>
        </w:tc>
        <w:tc>
          <w:tcPr>
            <w:tcW w:w="766" w:type="pct"/>
            <w:gridSpan w:val="9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3E5FE8" w:rsidRDefault="00E006DC" w:rsidP="0015125F">
            <w:pPr>
              <w:spacing w:before="100" w:beforeAutospacing="1" w:after="100" w:afterAutospacing="1"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FE8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450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3E5FE8" w:rsidRDefault="00E006DC" w:rsidP="0015125F">
            <w:pPr>
              <w:spacing w:before="100" w:beforeAutospacing="1" w:after="100" w:afterAutospacing="1" w:line="240" w:lineRule="atLeast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FE8">
              <w:rPr>
                <w:rFonts w:ascii="Arial" w:hAnsi="Arial" w:cs="Arial"/>
                <w:sz w:val="20"/>
                <w:szCs w:val="20"/>
              </w:rPr>
              <w:t>1</w:t>
            </w:r>
            <w:ins w:id="4" w:author="Dagmara Angowska" w:date="2018-04-04T15:28:00Z">
              <w:r w:rsidR="00F77937">
                <w:rPr>
                  <w:rFonts w:ascii="Arial" w:hAnsi="Arial" w:cs="Arial"/>
                  <w:sz w:val="20"/>
                  <w:szCs w:val="20"/>
                </w:rPr>
                <w:t>-</w:t>
              </w:r>
              <w:commentRangeStart w:id="5"/>
              <w:r w:rsidR="00F77937">
                <w:rPr>
                  <w:rFonts w:ascii="Arial" w:hAnsi="Arial" w:cs="Arial"/>
                  <w:sz w:val="20"/>
                  <w:szCs w:val="20"/>
                </w:rPr>
                <w:t>2</w:t>
              </w:r>
              <w:commentRangeEnd w:id="5"/>
              <w:r w:rsidR="00F77937">
                <w:rPr>
                  <w:rStyle w:val="Odwoaniedokomentarza"/>
                  <w:lang/>
                </w:rPr>
                <w:commentReference w:id="5"/>
              </w:r>
            </w:ins>
          </w:p>
        </w:tc>
      </w:tr>
      <w:tr w:rsidR="00E006DC" w:rsidRPr="003E5FE8" w:rsidTr="0015125F">
        <w:trPr>
          <w:trHeight w:val="160"/>
          <w:jc w:val="center"/>
        </w:trPr>
        <w:tc>
          <w:tcPr>
            <w:tcW w:w="3784" w:type="pct"/>
            <w:gridSpan w:val="16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6DC" w:rsidRPr="003E5FE8" w:rsidRDefault="00E006DC" w:rsidP="0015125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5FE8">
              <w:rPr>
                <w:rFonts w:ascii="Arial" w:hAnsi="Arial" w:cs="Arial"/>
                <w:sz w:val="20"/>
                <w:szCs w:val="20"/>
              </w:rPr>
              <w:t xml:space="preserve">Ocenie podlega, czy wartość wydatków na zakup środków trwałych i  w ramach </w:t>
            </w:r>
            <w:proofErr w:type="spellStart"/>
            <w:r w:rsidRPr="003E5FE8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ross-financingu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nie przekracza 1</w:t>
            </w:r>
            <w:r w:rsidRPr="003E5FE8">
              <w:rPr>
                <w:rFonts w:ascii="Arial" w:hAnsi="Arial" w:cs="Arial"/>
                <w:sz w:val="20"/>
                <w:szCs w:val="20"/>
              </w:rPr>
              <w:t xml:space="preserve">0% wartości projektu i w przypadku </w:t>
            </w:r>
            <w:proofErr w:type="spellStart"/>
            <w:r w:rsidRPr="003E5FE8">
              <w:rPr>
                <w:rFonts w:ascii="Arial" w:hAnsi="Arial" w:cs="Arial"/>
                <w:sz w:val="20"/>
                <w:szCs w:val="20"/>
              </w:rPr>
              <w:t>cross-financingu</w:t>
            </w:r>
            <w:proofErr w:type="spellEnd"/>
            <w:r w:rsidRPr="003E5FE8">
              <w:rPr>
                <w:rFonts w:ascii="Arial" w:hAnsi="Arial" w:cs="Arial"/>
                <w:sz w:val="20"/>
                <w:szCs w:val="20"/>
              </w:rPr>
              <w:t xml:space="preserve"> zapewniona zostanie trwałość projektu.</w:t>
            </w:r>
          </w:p>
          <w:p w:rsidR="00E006DC" w:rsidRPr="003E5FE8" w:rsidRDefault="00E006DC" w:rsidP="0015125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5FE8">
              <w:rPr>
                <w:rFonts w:ascii="Arial" w:hAnsi="Arial" w:cs="Arial"/>
                <w:sz w:val="20"/>
                <w:szCs w:val="20"/>
              </w:rPr>
              <w:t>Zakup środków trwałych dotyczy środków trwałych o wartości jednostkowej równej i wyższej niż 3 500 zł netto w ramach kosztów bezpośrednich projektu.</w:t>
            </w:r>
          </w:p>
          <w:p w:rsidR="00E006DC" w:rsidRPr="003E5FE8" w:rsidRDefault="00E006DC" w:rsidP="0015125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5FE8">
              <w:rPr>
                <w:rFonts w:ascii="Arial" w:hAnsi="Arial" w:cs="Arial"/>
                <w:sz w:val="20"/>
                <w:szCs w:val="20"/>
              </w:rPr>
              <w:t xml:space="preserve">Wydatki w ramach </w:t>
            </w:r>
            <w:proofErr w:type="spellStart"/>
            <w:r w:rsidRPr="003E5FE8">
              <w:rPr>
                <w:rFonts w:ascii="Arial" w:hAnsi="Arial" w:cs="Arial"/>
                <w:sz w:val="20"/>
                <w:szCs w:val="20"/>
              </w:rPr>
              <w:t>cross-financingu</w:t>
            </w:r>
            <w:proofErr w:type="spellEnd"/>
            <w:r w:rsidRPr="003E5FE8">
              <w:rPr>
                <w:rFonts w:ascii="Arial" w:hAnsi="Arial" w:cs="Arial"/>
                <w:sz w:val="20"/>
                <w:szCs w:val="20"/>
              </w:rPr>
              <w:t xml:space="preserve"> w projektach współfinansowanych z EFS należy rozumieć w sposób wskazany w </w:t>
            </w:r>
            <w:hyperlink r:id="rId8" w:tooltip="Wytyczne w zakresie kwalifikowalności wydatków w ramach Europejskiego Funduszu Rozwoju Regionalnego, Europejskiego Funduszu Społecznego oraz Funduszu Spójności na lata 2014-2020" w:history="1">
              <w:r w:rsidRPr="003E5FE8">
                <w:rPr>
                  <w:rFonts w:ascii="Arial" w:hAnsi="Arial" w:cs="Arial"/>
                  <w:i/>
                  <w:sz w:val="20"/>
                  <w:szCs w:val="20"/>
                </w:rPr>
                <w:t>Wytycznych w zakresie kwalifikowalności wydatków w ramach Europejskiego Funduszu Rozwoju Regionalnego, Europejskiego Funduszu Społecznego oraz Funduszu Spójności na lata 2014-2020</w:t>
              </w:r>
              <w:r w:rsidRPr="003E5FE8">
                <w:rPr>
                  <w:rFonts w:ascii="Arial" w:hAnsi="Arial" w:cs="Arial"/>
                  <w:sz w:val="20"/>
                  <w:szCs w:val="20"/>
                </w:rPr>
                <w:t xml:space="preserve">. </w:t>
              </w:r>
            </w:hyperlink>
          </w:p>
          <w:p w:rsidR="00E006DC" w:rsidRPr="003E5FE8" w:rsidRDefault="00E006DC" w:rsidP="0015125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5FE8">
              <w:rPr>
                <w:rFonts w:ascii="Arial" w:hAnsi="Arial" w:cs="Arial"/>
                <w:sz w:val="20"/>
                <w:szCs w:val="20"/>
              </w:rPr>
              <w:t xml:space="preserve">Trwałość projektu obowiązuje w stosunku do współfinansowanych w ramach projektu wydatków w ramach </w:t>
            </w:r>
            <w:proofErr w:type="spellStart"/>
            <w:r w:rsidRPr="003E5FE8">
              <w:rPr>
                <w:rFonts w:ascii="Arial" w:hAnsi="Arial" w:cs="Arial"/>
                <w:sz w:val="20"/>
                <w:szCs w:val="20"/>
              </w:rPr>
              <w:t>cross-financingu</w:t>
            </w:r>
            <w:proofErr w:type="spellEnd"/>
            <w:r w:rsidRPr="003E5FE8">
              <w:rPr>
                <w:rFonts w:ascii="Arial" w:hAnsi="Arial" w:cs="Arial"/>
                <w:sz w:val="20"/>
                <w:szCs w:val="20"/>
              </w:rPr>
              <w:t>. Okres zachowania trwałości projektu wynosi 5 lat od daty płatności końcowej na rzecz beneficjenta.</w:t>
            </w:r>
          </w:p>
          <w:p w:rsidR="00E006DC" w:rsidRPr="003E5FE8" w:rsidRDefault="00E006DC" w:rsidP="0015125F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5FE8">
              <w:rPr>
                <w:rFonts w:ascii="Arial" w:hAnsi="Arial" w:cs="Arial"/>
                <w:sz w:val="20"/>
                <w:szCs w:val="20"/>
              </w:rPr>
              <w:t>Komitet Monitorujący dopuszcza doprecyzowanie zakresu podmiotowego lub przedmiotowego kryterium na potrzeby danego konkursu w Regulaminie konkursu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t xml:space="preserve"> </w:t>
            </w:r>
            <w:r w:rsidRPr="00647A7C">
              <w:rPr>
                <w:rFonts w:ascii="Arial" w:hAnsi="Arial" w:cs="Arial"/>
                <w:sz w:val="20"/>
                <w:szCs w:val="20"/>
              </w:rPr>
              <w:t>w zakresie zgodności z wytycznymi, o których mowa w ustawie wdrożeniowej oraz przepisami prawa krajowego.</w:t>
            </w:r>
          </w:p>
          <w:p w:rsidR="00E006DC" w:rsidRPr="003E5FE8" w:rsidRDefault="00E006DC" w:rsidP="0015125F">
            <w:pPr>
              <w:autoSpaceDE w:val="0"/>
              <w:autoSpaceDN w:val="0"/>
              <w:adjustRightInd w:val="0"/>
              <w:spacing w:after="12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5FE8">
              <w:rPr>
                <w:rFonts w:ascii="Arial" w:hAnsi="Arial" w:cs="Arial"/>
                <w:sz w:val="20"/>
                <w:szCs w:val="20"/>
              </w:rPr>
              <w:t>Kryterium weryfikowane w oparciu o wniosek o dofinansowanie projektu.</w:t>
            </w:r>
          </w:p>
        </w:tc>
        <w:tc>
          <w:tcPr>
            <w:tcW w:w="766" w:type="pct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3E5FE8" w:rsidRDefault="00E006DC" w:rsidP="0015125F">
            <w:pPr>
              <w:spacing w:before="100" w:beforeAutospacing="1" w:after="100" w:afterAutospacing="1" w:line="240" w:lineRule="atLeast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pct"/>
            <w:gridSpan w:val="2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3E5FE8" w:rsidRDefault="00E006DC" w:rsidP="0015125F">
            <w:pPr>
              <w:spacing w:before="100" w:beforeAutospacing="1" w:after="100" w:afterAutospacing="1" w:line="240" w:lineRule="atLeast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6DC" w:rsidRPr="003E5FE8" w:rsidTr="0015125F">
        <w:trPr>
          <w:trHeight w:val="160"/>
          <w:jc w:val="center"/>
        </w:trPr>
        <w:tc>
          <w:tcPr>
            <w:tcW w:w="3784" w:type="pct"/>
            <w:gridSpan w:val="16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3E5FE8" w:rsidRDefault="00E006DC" w:rsidP="0015125F">
            <w:pPr>
              <w:spacing w:before="100" w:beforeAutospacing="1" w:after="100" w:afterAutospacing="1" w:line="240" w:lineRule="atLeast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5FE8">
              <w:rPr>
                <w:rFonts w:ascii="Arial" w:hAnsi="Arial" w:cs="Arial"/>
                <w:bCs/>
                <w:sz w:val="20"/>
                <w:szCs w:val="20"/>
              </w:rPr>
              <w:t>Opis znaczenia kryterium:</w:t>
            </w:r>
          </w:p>
        </w:tc>
        <w:tc>
          <w:tcPr>
            <w:tcW w:w="766" w:type="pct"/>
            <w:gridSpan w:val="9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3E5FE8" w:rsidRDefault="00E006DC" w:rsidP="0015125F">
            <w:pPr>
              <w:spacing w:before="100" w:beforeAutospacing="1" w:after="100" w:afterAutospacing="1" w:line="240" w:lineRule="atLeast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pct"/>
            <w:gridSpan w:val="2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3E5FE8" w:rsidRDefault="00E006DC" w:rsidP="0015125F">
            <w:pPr>
              <w:spacing w:before="100" w:beforeAutospacing="1" w:after="100" w:afterAutospacing="1" w:line="240" w:lineRule="atLeast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6DC" w:rsidRPr="003E5FE8" w:rsidTr="0015125F">
        <w:trPr>
          <w:trHeight w:val="160"/>
          <w:jc w:val="center"/>
        </w:trPr>
        <w:tc>
          <w:tcPr>
            <w:tcW w:w="3784" w:type="pct"/>
            <w:gridSpan w:val="16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06DC" w:rsidRPr="003E5FE8" w:rsidRDefault="00E006DC" w:rsidP="0015125F">
            <w:pPr>
              <w:spacing w:before="100" w:beforeAutospacing="1" w:after="100" w:afterAutospacing="1"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5FE8">
              <w:rPr>
                <w:rFonts w:ascii="Arial" w:hAnsi="Arial" w:cs="Arial"/>
                <w:color w:val="000000"/>
                <w:sz w:val="20"/>
                <w:szCs w:val="20"/>
              </w:rPr>
              <w:t>Tak/do negocjacji/nie/nie dotyczy</w:t>
            </w:r>
            <w:r w:rsidRPr="003E5FE8">
              <w:rPr>
                <w:rFonts w:ascii="Arial" w:hAnsi="Arial" w:cs="Arial"/>
                <w:color w:val="000000"/>
                <w:sz w:val="20"/>
                <w:szCs w:val="20"/>
              </w:rPr>
              <w:br/>
              <w:t>(niespełnienie kryterium oznacza odrzucenie wniosku)</w:t>
            </w:r>
          </w:p>
          <w:p w:rsidR="00E006DC" w:rsidRPr="003E5FE8" w:rsidRDefault="00E006DC" w:rsidP="0015125F">
            <w:pPr>
              <w:spacing w:before="100" w:beforeAutospacing="1" w:after="100" w:afterAutospacing="1"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FE8">
              <w:rPr>
                <w:rFonts w:ascii="Arial" w:hAnsi="Arial" w:cs="Arial"/>
                <w:sz w:val="20"/>
                <w:szCs w:val="20"/>
              </w:rPr>
              <w:t>Dopuszcza się możliwość skierowania kryterium do negocjacji, w zakresie wskazanym w Regulaminie konkursu.</w:t>
            </w:r>
          </w:p>
        </w:tc>
        <w:tc>
          <w:tcPr>
            <w:tcW w:w="766" w:type="pct"/>
            <w:gridSpan w:val="9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5B3D7"/>
            <w:vAlign w:val="center"/>
          </w:tcPr>
          <w:p w:rsidR="00E006DC" w:rsidRPr="003E5FE8" w:rsidRDefault="00E006DC" w:rsidP="0015125F">
            <w:pPr>
              <w:spacing w:before="100" w:beforeAutospacing="1" w:after="100" w:afterAutospacing="1" w:line="240" w:lineRule="atLeast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Pr="003E5FE8" w:rsidRDefault="00E006DC" w:rsidP="0015125F">
            <w:pPr>
              <w:spacing w:before="100" w:beforeAutospacing="1" w:after="100" w:afterAutospacing="1" w:line="240" w:lineRule="atLeast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6DC" w:rsidRPr="009B44BA" w:rsidTr="0015125F">
        <w:trPr>
          <w:jc w:val="center"/>
        </w:trPr>
        <w:tc>
          <w:tcPr>
            <w:tcW w:w="4997" w:type="pct"/>
            <w:gridSpan w:val="2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41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44BA">
              <w:rPr>
                <w:rFonts w:ascii="Arial" w:hAnsi="Arial" w:cs="Arial"/>
                <w:b/>
                <w:sz w:val="20"/>
                <w:szCs w:val="20"/>
              </w:rPr>
              <w:t>B.2 KRYTERIA PREMIUJĄCE</w:t>
            </w:r>
          </w:p>
        </w:tc>
      </w:tr>
      <w:tr w:rsidR="00E006DC" w:rsidRPr="009B44BA" w:rsidTr="0015125F">
        <w:trPr>
          <w:jc w:val="center"/>
        </w:trPr>
        <w:tc>
          <w:tcPr>
            <w:tcW w:w="1575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/>
            <w:vAlign w:val="center"/>
          </w:tcPr>
          <w:p w:rsidR="00E006DC" w:rsidRPr="009B44BA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44BA">
              <w:rPr>
                <w:rFonts w:ascii="Arial" w:hAnsi="Arial" w:cs="Arial"/>
                <w:bCs/>
                <w:sz w:val="20"/>
                <w:szCs w:val="20"/>
              </w:rPr>
              <w:t>Opis znaczenia kryteriów:</w:t>
            </w:r>
          </w:p>
        </w:tc>
        <w:tc>
          <w:tcPr>
            <w:tcW w:w="3422" w:type="pct"/>
            <w:gridSpan w:val="2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006DC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44BA">
              <w:rPr>
                <w:rFonts w:ascii="Arial" w:hAnsi="Arial" w:cs="Arial"/>
                <w:sz w:val="20"/>
                <w:szCs w:val="20"/>
              </w:rPr>
              <w:t xml:space="preserve">Projekty, które otrzymały minimum punktowe od obydwu oceniających  podczas oceny spełniania kryteriów merytorycznych (punktowych) oraz spełniają kryteria premiujące, otrzymują premię punktową (maksymalnie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15 </w:t>
            </w:r>
            <w:r w:rsidRPr="009B44BA">
              <w:rPr>
                <w:rFonts w:ascii="Arial" w:hAnsi="Arial" w:cs="Arial"/>
                <w:sz w:val="20"/>
                <w:szCs w:val="20"/>
              </w:rPr>
              <w:t>punktów).</w:t>
            </w:r>
            <w:r w:rsidRPr="009B44BA">
              <w:rPr>
                <w:rFonts w:ascii="Arial" w:hAnsi="Arial" w:cs="Arial"/>
                <w:sz w:val="20"/>
                <w:szCs w:val="20"/>
              </w:rPr>
              <w:br/>
              <w:t>Projekty, które nie spełniają kryteriów premiujących, nie tracą punktów uzyskanych w ramach oceny formalno-merytorycznej. Waga punktowa poszczególnych kryteriów premiujących określona jest przy definicji kryterium.</w:t>
            </w:r>
          </w:p>
        </w:tc>
      </w:tr>
      <w:tr w:rsidR="00E006DC" w:rsidRPr="00C50003" w:rsidTr="0015125F">
        <w:trPr>
          <w:cantSplit/>
          <w:jc w:val="center"/>
        </w:trPr>
        <w:tc>
          <w:tcPr>
            <w:tcW w:w="5000" w:type="pct"/>
            <w:gridSpan w:val="2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/>
          </w:tcPr>
          <w:tbl>
            <w:tblPr>
              <w:tblpPr w:leftFromText="141" w:rightFromText="141" w:vertAnchor="page" w:horzAnchor="margin" w:tblpY="1"/>
              <w:tblOverlap w:val="never"/>
              <w:tblW w:w="9214" w:type="dxa"/>
              <w:tblLayout w:type="fixed"/>
              <w:tblLook w:val="01E0"/>
            </w:tblPr>
            <w:tblGrid>
              <w:gridCol w:w="7088"/>
              <w:gridCol w:w="1275"/>
              <w:gridCol w:w="851"/>
            </w:tblGrid>
            <w:tr w:rsidR="00E006DC" w:rsidRPr="00783680" w:rsidTr="0015125F">
              <w:tc>
                <w:tcPr>
                  <w:tcW w:w="5000" w:type="pct"/>
                  <w:gridSpan w:val="3"/>
                  <w:tcBorders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E006DC" w:rsidRPr="00783680" w:rsidRDefault="00E006DC" w:rsidP="0015125F">
                  <w:pPr>
                    <w:autoSpaceDE w:val="0"/>
                    <w:autoSpaceDN w:val="0"/>
                    <w:adjustRightInd w:val="0"/>
                    <w:spacing w:before="100" w:beforeAutospacing="1" w:after="120" w:line="240" w:lineRule="atLeast"/>
                    <w:ind w:right="-108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lastRenderedPageBreak/>
                    <w:t>B.2.1</w:t>
                  </w:r>
                  <w:r w:rsidRPr="00783680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Pr="006922B0">
                    <w:rPr>
                      <w:rFonts w:ascii="Arial" w:hAnsi="Arial" w:cs="Arial"/>
                      <w:b/>
                      <w:sz w:val="20"/>
                      <w:szCs w:val="20"/>
                    </w:rPr>
                    <w:t>Projekt jest realizowany w partnerstwie z podmiotem ekonomii społecznej</w:t>
                  </w:r>
                </w:p>
              </w:tc>
            </w:tr>
            <w:tr w:rsidR="00E006DC" w:rsidRPr="00783680" w:rsidTr="0015125F">
              <w:trPr>
                <w:trHeight w:val="270"/>
              </w:trPr>
              <w:tc>
                <w:tcPr>
                  <w:tcW w:w="3846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EECE1"/>
                  <w:vAlign w:val="center"/>
                </w:tcPr>
                <w:p w:rsidR="00E006DC" w:rsidRPr="00783680" w:rsidRDefault="00E006DC" w:rsidP="0015125F">
                  <w:pPr>
                    <w:spacing w:before="100" w:beforeAutospacing="1" w:after="120" w:line="240" w:lineRule="atLeast"/>
                    <w:ind w:left="5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83680">
                    <w:rPr>
                      <w:rFonts w:ascii="Arial" w:hAnsi="Arial" w:cs="Arial"/>
                      <w:sz w:val="20"/>
                      <w:szCs w:val="20"/>
                    </w:rPr>
                    <w:t>Definicja kryterium:</w:t>
                  </w:r>
                </w:p>
              </w:tc>
              <w:tc>
                <w:tcPr>
                  <w:tcW w:w="69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006DC" w:rsidRPr="00783680" w:rsidRDefault="00E006DC" w:rsidP="0015125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83680">
                    <w:rPr>
                      <w:rFonts w:ascii="Arial" w:hAnsi="Arial" w:cs="Arial"/>
                      <w:sz w:val="20"/>
                      <w:szCs w:val="20"/>
                    </w:rPr>
                    <w:t>Stosu</w:t>
                  </w:r>
                  <w:r w:rsidRPr="00783680">
                    <w:rPr>
                      <w:rFonts w:ascii="Arial" w:hAnsi="Arial" w:cs="Arial"/>
                      <w:sz w:val="20"/>
                      <w:szCs w:val="20"/>
                      <w:shd w:val="clear" w:color="auto" w:fill="EEECE1"/>
                    </w:rPr>
                    <w:t>j</w:t>
                  </w:r>
                  <w:r w:rsidRPr="00783680">
                    <w:rPr>
                      <w:rFonts w:ascii="Arial" w:hAnsi="Arial" w:cs="Arial"/>
                      <w:sz w:val="20"/>
                      <w:szCs w:val="20"/>
                    </w:rPr>
                    <w:t>e się do typu/typów (nr)</w:t>
                  </w:r>
                </w:p>
              </w:tc>
              <w:tc>
                <w:tcPr>
                  <w:tcW w:w="461" w:type="pct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E006DC" w:rsidRPr="00783680" w:rsidRDefault="00E006DC" w:rsidP="0015125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83680">
                    <w:rPr>
                      <w:rFonts w:ascii="Arial" w:hAnsi="Arial" w:cs="Arial"/>
                      <w:sz w:val="20"/>
                      <w:szCs w:val="20"/>
                    </w:rPr>
                    <w:t>1-2</w:t>
                  </w:r>
                </w:p>
              </w:tc>
            </w:tr>
            <w:tr w:rsidR="00E006DC" w:rsidRPr="00783680" w:rsidTr="0015125F">
              <w:trPr>
                <w:trHeight w:val="1479"/>
              </w:trPr>
              <w:tc>
                <w:tcPr>
                  <w:tcW w:w="3846" w:type="pc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E006DC" w:rsidRPr="00783680" w:rsidRDefault="00E006DC" w:rsidP="0015125F">
                  <w:pPr>
                    <w:pStyle w:val="Tekstkomentarza"/>
                    <w:spacing w:before="100" w:beforeAutospacing="1" w:after="120" w:line="240" w:lineRule="atLeast"/>
                    <w:jc w:val="both"/>
                    <w:rPr>
                      <w:rFonts w:ascii="Arial" w:hAnsi="Arial" w:cs="Arial"/>
                    </w:rPr>
                  </w:pPr>
                  <w:r w:rsidRPr="00783680">
                    <w:rPr>
                      <w:rFonts w:ascii="Arial" w:hAnsi="Arial" w:cs="Arial"/>
                    </w:rPr>
                    <w:t xml:space="preserve">Ocenie podlega czy projekt </w:t>
                  </w:r>
                  <w:r w:rsidRPr="006922B0">
                    <w:rPr>
                      <w:rFonts w:ascii="Arial" w:hAnsi="Arial" w:cs="Arial"/>
                    </w:rPr>
                    <w:t>jest realizowany w partnerstwie z podmiotem ekonomii społeczne</w:t>
                  </w:r>
                  <w:r>
                    <w:rPr>
                      <w:rStyle w:val="Odwoanieprzypisudolnego"/>
                      <w:rFonts w:ascii="Arial" w:hAnsi="Arial" w:cs="Arial"/>
                    </w:rPr>
                    <w:footnoteReference w:id="10"/>
                  </w:r>
                  <w:r w:rsidRPr="006922B0">
                    <w:rPr>
                      <w:rFonts w:ascii="Arial" w:hAnsi="Arial" w:cs="Arial"/>
                    </w:rPr>
                    <w:t>j</w:t>
                  </w:r>
                  <w:r w:rsidRPr="00783680">
                    <w:rPr>
                      <w:rFonts w:ascii="Arial" w:hAnsi="Arial" w:cs="Arial"/>
                    </w:rPr>
                    <w:t>.</w:t>
                  </w:r>
                </w:p>
                <w:p w:rsidR="00E006DC" w:rsidRPr="00783680" w:rsidRDefault="00E006DC" w:rsidP="0015125F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83680">
                    <w:rPr>
                      <w:rFonts w:ascii="Arial" w:hAnsi="Arial" w:cs="Arial"/>
                      <w:sz w:val="20"/>
                      <w:szCs w:val="20"/>
                    </w:rPr>
                    <w:t>Punkty będą przyznawane w następujący sposób:</w:t>
                  </w:r>
                </w:p>
                <w:p w:rsidR="00E006DC" w:rsidRPr="00783680" w:rsidRDefault="00E006DC" w:rsidP="0015125F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83680">
                    <w:rPr>
                      <w:rFonts w:ascii="Arial" w:hAnsi="Arial" w:cs="Arial"/>
                      <w:sz w:val="20"/>
                      <w:szCs w:val="20"/>
                    </w:rPr>
                    <w:t xml:space="preserve">Tak –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  <w:r w:rsidRPr="00783680">
                    <w:rPr>
                      <w:rFonts w:ascii="Arial" w:hAnsi="Arial" w:cs="Arial"/>
                      <w:sz w:val="20"/>
                      <w:szCs w:val="20"/>
                    </w:rPr>
                    <w:t xml:space="preserve"> pkt.</w:t>
                  </w:r>
                </w:p>
                <w:p w:rsidR="00E006DC" w:rsidRDefault="00E006DC" w:rsidP="0015125F">
                  <w:pPr>
                    <w:spacing w:before="100" w:beforeAutospacing="1" w:after="120" w:line="240" w:lineRule="atLeast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83680">
                    <w:rPr>
                      <w:rFonts w:ascii="Arial" w:hAnsi="Arial" w:cs="Arial"/>
                      <w:sz w:val="20"/>
                      <w:szCs w:val="20"/>
                    </w:rPr>
                    <w:t>Nie – 0 pkt.</w:t>
                  </w:r>
                </w:p>
                <w:p w:rsidR="00E006DC" w:rsidRPr="00783680" w:rsidRDefault="00E006DC" w:rsidP="0015125F">
                  <w:pPr>
                    <w:spacing w:before="100" w:beforeAutospacing="1" w:after="120" w:line="240" w:lineRule="atLeast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83680">
                    <w:rPr>
                      <w:rFonts w:ascii="Arial" w:hAnsi="Arial" w:cs="Arial"/>
                      <w:sz w:val="20"/>
                      <w:szCs w:val="20"/>
                    </w:rPr>
                    <w:t>Kryterium weryfikowane w oparciu o wniosek o dofinansowanie projektu.</w:t>
                  </w:r>
                </w:p>
              </w:tc>
              <w:tc>
                <w:tcPr>
                  <w:tcW w:w="692" w:type="pct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006DC" w:rsidRPr="00783680" w:rsidRDefault="00E006DC" w:rsidP="0015125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61" w:type="pct"/>
                  <w:vMerge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E006DC" w:rsidRPr="00783680" w:rsidRDefault="00E006DC" w:rsidP="0015125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006DC" w:rsidRPr="00C50003" w:rsidRDefault="00E006DC" w:rsidP="0015125F">
            <w:pPr>
              <w:spacing w:before="120" w:after="0"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06DC" w:rsidRPr="00C50003" w:rsidTr="0015125F">
        <w:trPr>
          <w:cantSplit/>
          <w:trHeight w:val="5157"/>
          <w:jc w:val="center"/>
        </w:trPr>
        <w:tc>
          <w:tcPr>
            <w:tcW w:w="5000" w:type="pct"/>
            <w:gridSpan w:val="2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/>
          </w:tcPr>
          <w:tbl>
            <w:tblPr>
              <w:tblpPr w:leftFromText="141" w:rightFromText="141" w:vertAnchor="page" w:horzAnchor="margin" w:tblpY="1"/>
              <w:tblOverlap w:val="never"/>
              <w:tblW w:w="9214" w:type="dxa"/>
              <w:tblLayout w:type="fixed"/>
              <w:tblLook w:val="01E0"/>
            </w:tblPr>
            <w:tblGrid>
              <w:gridCol w:w="6664"/>
              <w:gridCol w:w="1559"/>
              <w:gridCol w:w="991"/>
            </w:tblGrid>
            <w:tr w:rsidR="00E006DC" w:rsidRPr="00783680" w:rsidTr="0015125F">
              <w:tc>
                <w:tcPr>
                  <w:tcW w:w="5000" w:type="pct"/>
                  <w:gridSpan w:val="3"/>
                  <w:tcBorders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E006DC" w:rsidRPr="00492BAA" w:rsidRDefault="00E006DC" w:rsidP="0015125F">
                  <w:pPr>
                    <w:autoSpaceDE w:val="0"/>
                    <w:autoSpaceDN w:val="0"/>
                    <w:adjustRightInd w:val="0"/>
                    <w:spacing w:before="100" w:beforeAutospacing="1" w:after="120" w:line="240" w:lineRule="atLeast"/>
                    <w:ind w:right="34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B.2.2</w:t>
                  </w:r>
                  <w:r w:rsidRPr="00492BAA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Pr="006922B0">
                    <w:rPr>
                      <w:rFonts w:ascii="Arial" w:hAnsi="Arial" w:cs="Arial"/>
                      <w:b/>
                      <w:sz w:val="20"/>
                      <w:szCs w:val="20"/>
                    </w:rPr>
                    <w:t>Projekt zakłada wykorzystani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e</w:t>
                  </w:r>
                  <w:r w:rsidRPr="006922B0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rozwiązań lub produktów wypracowanych w ramach projektów innowacyjnych Programu Inicjatywy Wspólnotowej EQUAL, Programu Operacyjnego Kapitał Ludzki lub PO WER.</w:t>
                  </w:r>
                </w:p>
              </w:tc>
            </w:tr>
            <w:tr w:rsidR="00E006DC" w:rsidRPr="00783680" w:rsidTr="0015125F">
              <w:trPr>
                <w:trHeight w:val="270"/>
              </w:trPr>
              <w:tc>
                <w:tcPr>
                  <w:tcW w:w="3616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EECE1"/>
                  <w:vAlign w:val="center"/>
                </w:tcPr>
                <w:p w:rsidR="00E006DC" w:rsidRPr="00492BAA" w:rsidRDefault="00E006DC" w:rsidP="0015125F">
                  <w:pPr>
                    <w:spacing w:before="100" w:beforeAutospacing="1" w:after="120" w:line="240" w:lineRule="atLeast"/>
                    <w:ind w:left="5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92BAA">
                    <w:rPr>
                      <w:rFonts w:ascii="Arial" w:hAnsi="Arial" w:cs="Arial"/>
                      <w:sz w:val="20"/>
                      <w:szCs w:val="20"/>
                    </w:rPr>
                    <w:t>Definicja kryterium:</w:t>
                  </w:r>
                </w:p>
              </w:tc>
              <w:tc>
                <w:tcPr>
                  <w:tcW w:w="846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006DC" w:rsidRPr="00783680" w:rsidRDefault="00E006DC" w:rsidP="0015125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83680">
                    <w:rPr>
                      <w:rFonts w:ascii="Arial" w:hAnsi="Arial" w:cs="Arial"/>
                      <w:sz w:val="20"/>
                      <w:szCs w:val="20"/>
                    </w:rPr>
                    <w:t>Stosu</w:t>
                  </w:r>
                  <w:r w:rsidRPr="00783680">
                    <w:rPr>
                      <w:rFonts w:ascii="Arial" w:hAnsi="Arial" w:cs="Arial"/>
                      <w:sz w:val="20"/>
                      <w:szCs w:val="20"/>
                      <w:shd w:val="clear" w:color="auto" w:fill="EEECE1"/>
                    </w:rPr>
                    <w:t>j</w:t>
                  </w:r>
                  <w:r w:rsidRPr="00783680">
                    <w:rPr>
                      <w:rFonts w:ascii="Arial" w:hAnsi="Arial" w:cs="Arial"/>
                      <w:sz w:val="20"/>
                      <w:szCs w:val="20"/>
                    </w:rPr>
                    <w:t>e się do typu/typów (nr)</w:t>
                  </w:r>
                </w:p>
              </w:tc>
              <w:tc>
                <w:tcPr>
                  <w:tcW w:w="538" w:type="pct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E006DC" w:rsidRPr="00783680" w:rsidRDefault="00E006DC" w:rsidP="0015125F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83680">
                    <w:rPr>
                      <w:rFonts w:ascii="Arial" w:hAnsi="Arial" w:cs="Arial"/>
                      <w:sz w:val="20"/>
                      <w:szCs w:val="20"/>
                    </w:rPr>
                    <w:t>1-2</w:t>
                  </w:r>
                </w:p>
              </w:tc>
            </w:tr>
            <w:tr w:rsidR="00E006DC" w:rsidRPr="00783680" w:rsidTr="0015125F">
              <w:trPr>
                <w:trHeight w:val="4157"/>
              </w:trPr>
              <w:tc>
                <w:tcPr>
                  <w:tcW w:w="3616" w:type="pc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E006DC" w:rsidRPr="006922B0" w:rsidRDefault="00E006DC" w:rsidP="0015125F">
                  <w:pPr>
                    <w:spacing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922B0">
                    <w:rPr>
                      <w:rFonts w:ascii="Arial" w:hAnsi="Arial" w:cs="Arial"/>
                      <w:sz w:val="20"/>
                      <w:szCs w:val="20"/>
                    </w:rPr>
                    <w:t>W ramach kryterium ocenie podlegać będzie czy projekt zakłada wykorzystanie rozwiązań lub produktów wypracowanych w ramach projektów innowacyjnych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  <w:r w:rsidRPr="006922B0">
                    <w:rPr>
                      <w:rFonts w:ascii="Arial" w:hAnsi="Arial" w:cs="Arial"/>
                      <w:sz w:val="20"/>
                      <w:szCs w:val="20"/>
                    </w:rPr>
                    <w:t xml:space="preserve"> Programu Inicja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tywy Wspólnotowej EQUAL</w:t>
                  </w:r>
                  <w:r w:rsidRPr="006922B0">
                    <w:rPr>
                      <w:rFonts w:ascii="Arial" w:hAnsi="Arial" w:cs="Arial"/>
                      <w:sz w:val="20"/>
                      <w:szCs w:val="20"/>
                    </w:rPr>
                    <w:t xml:space="preserve"> lub Progr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amu Operacyjnego Kapitał Ludzki</w:t>
                  </w:r>
                  <w:r w:rsidRPr="006922B0">
                    <w:rPr>
                      <w:rFonts w:ascii="Arial" w:hAnsi="Arial" w:cs="Arial"/>
                      <w:sz w:val="20"/>
                      <w:szCs w:val="20"/>
                    </w:rPr>
                    <w:t xml:space="preserve"> lub Programu Operacyjnego Wiedza Edukacja Rozwój.</w:t>
                  </w:r>
                </w:p>
                <w:p w:rsidR="00E006DC" w:rsidRDefault="00E006DC" w:rsidP="0015125F">
                  <w:pPr>
                    <w:spacing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922B0">
                    <w:rPr>
                      <w:rFonts w:ascii="Arial" w:hAnsi="Arial" w:cs="Arial"/>
                      <w:sz w:val="20"/>
                      <w:szCs w:val="20"/>
                    </w:rPr>
                    <w:t>W ramach tego kryterium należy wskazać konkretne rozwiązanie lub produkt, który będzie korespondował z zaplanowanymi w projekcie działaniami /formami wsparcia dla grupy docelowej.</w:t>
                  </w:r>
                </w:p>
                <w:p w:rsidR="00E006DC" w:rsidRPr="00492BAA" w:rsidRDefault="00E006DC" w:rsidP="0015125F">
                  <w:pPr>
                    <w:spacing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Przykłady wypracowanych rozwiązań lub produktów wskazano na stronie </w:t>
                  </w:r>
                  <w:hyperlink r:id="rId9" w:history="1">
                    <w:r w:rsidRPr="00C7642D">
                      <w:rPr>
                        <w:rStyle w:val="Hipercze"/>
                        <w:rFonts w:ascii="Arial" w:hAnsi="Arial" w:cs="Arial"/>
                        <w:sz w:val="20"/>
                        <w:szCs w:val="20"/>
                      </w:rPr>
                      <w:t>www.kiw-pokl.org.pl</w:t>
                    </w:r>
                  </w:hyperlink>
                  <w:r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  <w:r w:rsidRPr="00492BAA">
                    <w:rPr>
                      <w:rFonts w:ascii="Arial" w:hAnsi="Arial" w:cs="Arial"/>
                      <w:sz w:val="20"/>
                      <w:szCs w:val="20"/>
                    </w:rPr>
                    <w:t>Punkty będą przyznawane w następujący sposób:</w:t>
                  </w:r>
                </w:p>
                <w:p w:rsidR="00E006DC" w:rsidRPr="00492BAA" w:rsidRDefault="00E006DC" w:rsidP="0015125F">
                  <w:pPr>
                    <w:spacing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92BAA">
                    <w:rPr>
                      <w:rFonts w:ascii="Arial" w:hAnsi="Arial" w:cs="Arial"/>
                      <w:sz w:val="20"/>
                      <w:szCs w:val="20"/>
                    </w:rPr>
                    <w:t>Tak -  10 pkt.</w:t>
                  </w:r>
                </w:p>
                <w:p w:rsidR="00E006DC" w:rsidRPr="00492BAA" w:rsidRDefault="00E006DC" w:rsidP="0015125F">
                  <w:pPr>
                    <w:spacing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92BAA">
                    <w:rPr>
                      <w:rFonts w:ascii="Arial" w:hAnsi="Arial" w:cs="Arial"/>
                      <w:sz w:val="20"/>
                      <w:szCs w:val="20"/>
                    </w:rPr>
                    <w:t>Nie – 0 pkt.</w:t>
                  </w:r>
                </w:p>
                <w:p w:rsidR="00E006DC" w:rsidRPr="00492BAA" w:rsidRDefault="00E006DC" w:rsidP="0015125F">
                  <w:pPr>
                    <w:spacing w:after="120" w:line="240" w:lineRule="atLeast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92BAA">
                    <w:rPr>
                      <w:rFonts w:ascii="Arial" w:hAnsi="Arial" w:cs="Arial"/>
                      <w:sz w:val="20"/>
                      <w:szCs w:val="20"/>
                    </w:rPr>
                    <w:t>Kryterium weryfikowane w oparciu o wniosek o dofinansowanie projektu.</w:t>
                  </w:r>
                </w:p>
              </w:tc>
              <w:tc>
                <w:tcPr>
                  <w:tcW w:w="846" w:type="pct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006DC" w:rsidRPr="00783680" w:rsidRDefault="00E006DC" w:rsidP="0015125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38" w:type="pct"/>
                  <w:vMerge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E006DC" w:rsidRPr="00783680" w:rsidRDefault="00E006DC" w:rsidP="0015125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006DC" w:rsidRPr="00C50003" w:rsidRDefault="00E006DC" w:rsidP="0015125F">
            <w:pPr>
              <w:spacing w:before="120" w:after="0"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06DC" w:rsidRPr="00C11B68" w:rsidTr="0015125F">
        <w:trPr>
          <w:cantSplit/>
          <w:jc w:val="center"/>
        </w:trPr>
        <w:tc>
          <w:tcPr>
            <w:tcW w:w="5000" w:type="pct"/>
            <w:gridSpan w:val="2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E006DC" w:rsidRPr="00C11B68" w:rsidRDefault="00E006DC" w:rsidP="0015125F">
            <w:pPr>
              <w:spacing w:before="120" w:after="120" w:line="240" w:lineRule="auto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B68">
              <w:rPr>
                <w:rFonts w:ascii="Arial" w:hAnsi="Arial" w:cs="Arial"/>
                <w:b/>
                <w:sz w:val="20"/>
                <w:szCs w:val="20"/>
              </w:rPr>
              <w:t xml:space="preserve"> ELEMENTY KONKURSU </w:t>
            </w:r>
          </w:p>
        </w:tc>
      </w:tr>
      <w:tr w:rsidR="00E006DC" w:rsidRPr="00C11B68" w:rsidTr="0015125F">
        <w:trPr>
          <w:cantSplit/>
          <w:jc w:val="center"/>
        </w:trPr>
        <w:tc>
          <w:tcPr>
            <w:tcW w:w="5000" w:type="pct"/>
            <w:gridSpan w:val="2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06DC" w:rsidRPr="00C11B68" w:rsidRDefault="00E006DC" w:rsidP="0015125F">
            <w:pPr>
              <w:spacing w:before="120" w:after="120" w:line="240" w:lineRule="auto"/>
              <w:ind w:left="57" w:right="57"/>
              <w:rPr>
                <w:rStyle w:val="Odwoaniedokomentarza"/>
                <w:rFonts w:ascii="Arial" w:hAnsi="Arial" w:cs="Arial"/>
                <w:sz w:val="20"/>
                <w:szCs w:val="20"/>
              </w:rPr>
            </w:pPr>
            <w:r w:rsidRPr="00C11B68">
              <w:rPr>
                <w:rStyle w:val="Odwoaniedokomentarza"/>
                <w:rFonts w:ascii="Arial" w:hAnsi="Arial" w:cs="Arial"/>
                <w:sz w:val="20"/>
                <w:szCs w:val="20"/>
              </w:rPr>
              <w:t>Ocena formalno-merytoryczna i negocjacje</w:t>
            </w:r>
          </w:p>
        </w:tc>
      </w:tr>
    </w:tbl>
    <w:p w:rsidR="00E006DC" w:rsidRDefault="00E006DC" w:rsidP="00E006DC">
      <w:pPr>
        <w:spacing w:before="120" w:after="120" w:line="240" w:lineRule="auto"/>
        <w:ind w:right="57"/>
        <w:rPr>
          <w:rFonts w:ascii="Arial" w:hAnsi="Arial" w:cs="Arial"/>
          <w:sz w:val="20"/>
          <w:szCs w:val="20"/>
        </w:rPr>
      </w:pPr>
    </w:p>
    <w:p w:rsidR="00E006DC" w:rsidRDefault="00E006DC" w:rsidP="00E006DC">
      <w:pPr>
        <w:spacing w:before="120" w:after="120" w:line="240" w:lineRule="auto"/>
        <w:ind w:right="57"/>
        <w:rPr>
          <w:rFonts w:ascii="Arial" w:hAnsi="Arial" w:cs="Arial"/>
          <w:sz w:val="20"/>
          <w:szCs w:val="20"/>
        </w:rPr>
      </w:pPr>
    </w:p>
    <w:p w:rsidR="00467C4D" w:rsidRDefault="00467C4D"/>
    <w:sectPr w:rsidR="00467C4D" w:rsidSect="00EE1A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5" w:author="Dagmara Angowska" w:date="2018-04-04T15:28:00Z" w:initials="DA">
    <w:p w:rsidR="00F77937" w:rsidRPr="00F77937" w:rsidRDefault="00F77937">
      <w:pPr>
        <w:pStyle w:val="Tekstkomentarza"/>
        <w:rPr>
          <w:lang w:val="pl-PL"/>
        </w:rPr>
      </w:pPr>
      <w:r>
        <w:rPr>
          <w:rStyle w:val="Odwoaniedokomentarza"/>
        </w:rPr>
        <w:annotationRef/>
      </w:r>
      <w:r>
        <w:rPr>
          <w:lang w:val="pl-PL"/>
        </w:rPr>
        <w:t>Dodano 2 typ działań- zmiana redakcyjna</w:t>
      </w:r>
      <w:bookmarkStart w:id="6" w:name="_GoBack"/>
      <w:bookmarkEnd w:id="6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6D17D8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D5F" w:rsidRDefault="002C2D5F" w:rsidP="00E006DC">
      <w:pPr>
        <w:spacing w:after="0" w:line="240" w:lineRule="auto"/>
      </w:pPr>
      <w:r>
        <w:separator/>
      </w:r>
    </w:p>
  </w:endnote>
  <w:endnote w:type="continuationSeparator" w:id="0">
    <w:p w:rsidR="002C2D5F" w:rsidRDefault="002C2D5F" w:rsidP="00E00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D5F" w:rsidRDefault="002C2D5F" w:rsidP="00E006DC">
      <w:pPr>
        <w:spacing w:after="0" w:line="240" w:lineRule="auto"/>
      </w:pPr>
      <w:r>
        <w:separator/>
      </w:r>
    </w:p>
  </w:footnote>
  <w:footnote w:type="continuationSeparator" w:id="0">
    <w:p w:rsidR="002C2D5F" w:rsidRDefault="002C2D5F" w:rsidP="00E006DC">
      <w:pPr>
        <w:spacing w:after="0" w:line="240" w:lineRule="auto"/>
      </w:pPr>
      <w:r>
        <w:continuationSeparator/>
      </w:r>
    </w:p>
  </w:footnote>
  <w:footnote w:id="1">
    <w:p w:rsidR="00E006DC" w:rsidRPr="007D06D5" w:rsidRDefault="00E006DC" w:rsidP="00E006DC">
      <w:pPr>
        <w:pStyle w:val="Tekstprzypisudolnego"/>
        <w:spacing w:after="120" w:line="240" w:lineRule="auto"/>
        <w:jc w:val="both"/>
        <w:rPr>
          <w:rFonts w:ascii="Arial" w:hAnsi="Arial" w:cs="Arial"/>
          <w:sz w:val="16"/>
          <w:szCs w:val="16"/>
        </w:rPr>
      </w:pPr>
      <w:r w:rsidRPr="007D06D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D06D5">
        <w:rPr>
          <w:rFonts w:ascii="Arial" w:hAnsi="Arial" w:cs="Arial"/>
          <w:sz w:val="16"/>
          <w:szCs w:val="16"/>
        </w:rPr>
        <w:t xml:space="preserve"> Termin naboru może ulec zmianie w przypadku zmiany harmonogramu naboru wniosków przez  Zarząd Województwa Kujawsko-Pomorskiego. Niniejszy przypis dotyczy wszystkich konkursów wskazanych w Rocznym Planie Działania na 201</w:t>
      </w:r>
      <w:r w:rsidRPr="007D06D5">
        <w:rPr>
          <w:rFonts w:ascii="Arial" w:hAnsi="Arial" w:cs="Arial"/>
          <w:sz w:val="16"/>
          <w:szCs w:val="16"/>
          <w:lang w:val="pl-PL"/>
        </w:rPr>
        <w:t>8</w:t>
      </w:r>
      <w:r w:rsidRPr="007D06D5">
        <w:rPr>
          <w:rFonts w:ascii="Arial" w:hAnsi="Arial" w:cs="Arial"/>
          <w:sz w:val="16"/>
          <w:szCs w:val="16"/>
        </w:rPr>
        <w:t xml:space="preserve"> rok.</w:t>
      </w:r>
    </w:p>
  </w:footnote>
  <w:footnote w:id="2">
    <w:p w:rsidR="00E006DC" w:rsidRPr="007D06D5" w:rsidRDefault="00E006DC" w:rsidP="00E006DC">
      <w:pPr>
        <w:pStyle w:val="Tekstprzypisudolnego"/>
        <w:spacing w:after="120" w:line="240" w:lineRule="auto"/>
        <w:jc w:val="both"/>
        <w:rPr>
          <w:rFonts w:ascii="Arial" w:hAnsi="Arial" w:cs="Arial"/>
          <w:sz w:val="16"/>
          <w:szCs w:val="16"/>
        </w:rPr>
      </w:pPr>
      <w:r w:rsidRPr="007D06D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D06D5">
        <w:rPr>
          <w:rFonts w:ascii="Arial" w:hAnsi="Arial" w:cs="Arial"/>
          <w:sz w:val="16"/>
          <w:szCs w:val="16"/>
        </w:rPr>
        <w:t xml:space="preserve"> Katalog instrumentów możliwych do stosowania zostanie określony w regulaminie konkursu.</w:t>
      </w:r>
    </w:p>
  </w:footnote>
  <w:footnote w:id="3">
    <w:p w:rsidR="00E006DC" w:rsidRPr="007D06D5" w:rsidRDefault="00E006DC" w:rsidP="00E006D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16"/>
          <w:szCs w:val="16"/>
        </w:rPr>
      </w:pPr>
      <w:r w:rsidRPr="007D06D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D06D5">
        <w:rPr>
          <w:rFonts w:ascii="Arial" w:hAnsi="Arial" w:cs="Arial"/>
          <w:sz w:val="16"/>
          <w:szCs w:val="16"/>
        </w:rPr>
        <w:t xml:space="preserve"> Wsparcie realizowane zgodnie z Podrozdziałem 5.2 </w:t>
      </w:r>
      <w:r w:rsidRPr="007D06D5">
        <w:rPr>
          <w:rFonts w:ascii="Arial" w:hAnsi="Arial" w:cs="Arial"/>
          <w:i/>
          <w:iCs/>
          <w:sz w:val="16"/>
          <w:szCs w:val="16"/>
        </w:rPr>
        <w:t>Wytycznych w zakresie realizacji przedsięwzięć w obszarze włączenia społecznego i zwalczania ubóstwa z wykorzystaniem środków EFS i EFRR na lata 2014-2020</w:t>
      </w:r>
      <w:r w:rsidRPr="007D06D5">
        <w:rPr>
          <w:rFonts w:ascii="Arial" w:hAnsi="Arial" w:cs="Arial"/>
          <w:sz w:val="16"/>
          <w:szCs w:val="16"/>
        </w:rPr>
        <w:t>.</w:t>
      </w:r>
    </w:p>
  </w:footnote>
  <w:footnote w:id="4">
    <w:p w:rsidR="00E006DC" w:rsidRPr="007D06D5" w:rsidRDefault="00E006DC" w:rsidP="00E006DC">
      <w:pPr>
        <w:spacing w:after="120" w:line="240" w:lineRule="auto"/>
        <w:jc w:val="both"/>
        <w:rPr>
          <w:rFonts w:ascii="Arial" w:hAnsi="Arial" w:cs="Arial"/>
          <w:sz w:val="16"/>
          <w:szCs w:val="16"/>
        </w:rPr>
      </w:pPr>
      <w:r w:rsidRPr="007D06D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D06D5">
        <w:rPr>
          <w:rFonts w:ascii="Arial" w:hAnsi="Arial" w:cs="Arial"/>
          <w:sz w:val="16"/>
          <w:szCs w:val="16"/>
        </w:rPr>
        <w:t xml:space="preserve"> </w:t>
      </w:r>
      <w:r w:rsidRPr="00ED7F70">
        <w:rPr>
          <w:rFonts w:ascii="Arial" w:hAnsi="Arial" w:cs="Arial"/>
          <w:sz w:val="16"/>
          <w:szCs w:val="16"/>
        </w:rPr>
        <w:t>Kryteria przyjęte Uchwałą nr 28/2018 Komitetu Monitorującego RPO WK-P 2014-2020 z dnia 26 lutego 2018r.</w:t>
      </w:r>
    </w:p>
  </w:footnote>
  <w:footnote w:id="5">
    <w:p w:rsidR="00E006DC" w:rsidRPr="007D06D5" w:rsidRDefault="00E006DC" w:rsidP="00E006DC">
      <w:pPr>
        <w:pStyle w:val="Tekstprzypisudolnego"/>
        <w:spacing w:after="120" w:line="240" w:lineRule="auto"/>
        <w:jc w:val="both"/>
        <w:rPr>
          <w:rFonts w:ascii="Arial" w:hAnsi="Arial" w:cs="Arial"/>
          <w:sz w:val="16"/>
          <w:szCs w:val="16"/>
        </w:rPr>
      </w:pPr>
      <w:r w:rsidRPr="007D06D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D06D5">
        <w:rPr>
          <w:rFonts w:ascii="Arial" w:hAnsi="Arial" w:cs="Arial"/>
          <w:sz w:val="16"/>
          <w:szCs w:val="16"/>
        </w:rPr>
        <w:t xml:space="preserve"> Katalog instrumentów możliwych do stosowania zostanie określony w regulaminie konkursu.</w:t>
      </w:r>
    </w:p>
  </w:footnote>
  <w:footnote w:id="6">
    <w:p w:rsidR="00E006DC" w:rsidRPr="007D06D5" w:rsidRDefault="00E006DC" w:rsidP="00E006D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16"/>
          <w:szCs w:val="16"/>
        </w:rPr>
      </w:pPr>
      <w:r w:rsidRPr="007D06D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D06D5">
        <w:rPr>
          <w:rFonts w:ascii="Arial" w:hAnsi="Arial" w:cs="Arial"/>
          <w:sz w:val="16"/>
          <w:szCs w:val="16"/>
        </w:rPr>
        <w:t xml:space="preserve"> Wsparcie realizowane zgodnie z Podrozdziałem 5.2 </w:t>
      </w:r>
      <w:r w:rsidRPr="007D06D5">
        <w:rPr>
          <w:rFonts w:ascii="Arial" w:hAnsi="Arial" w:cs="Arial"/>
          <w:i/>
          <w:iCs/>
          <w:sz w:val="16"/>
          <w:szCs w:val="16"/>
        </w:rPr>
        <w:t>Wytycznych w zakresie realizacji przedsięwzięć w obszarze włączenia społecznego i zwalczania ubóstwa z wykorzystaniem środków EFS i EFRR na lata 2014-2020</w:t>
      </w:r>
      <w:r w:rsidRPr="007D06D5">
        <w:rPr>
          <w:rFonts w:ascii="Arial" w:hAnsi="Arial" w:cs="Arial"/>
          <w:sz w:val="16"/>
          <w:szCs w:val="16"/>
        </w:rPr>
        <w:t>.</w:t>
      </w:r>
    </w:p>
  </w:footnote>
  <w:footnote w:id="7">
    <w:p w:rsidR="00E006DC" w:rsidRPr="007D06D5" w:rsidRDefault="00E006DC" w:rsidP="00E006DC">
      <w:pPr>
        <w:pStyle w:val="Default"/>
        <w:spacing w:after="120"/>
        <w:jc w:val="both"/>
        <w:rPr>
          <w:rFonts w:ascii="Arial" w:hAnsi="Arial" w:cs="Arial"/>
          <w:sz w:val="16"/>
          <w:szCs w:val="16"/>
        </w:rPr>
      </w:pPr>
      <w:r w:rsidRPr="007D06D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D06D5">
        <w:rPr>
          <w:rFonts w:ascii="Arial" w:hAnsi="Arial" w:cs="Arial"/>
          <w:sz w:val="16"/>
          <w:szCs w:val="16"/>
        </w:rPr>
        <w:t xml:space="preserve"> Podmiot ekonomii społecznej to:</w:t>
      </w:r>
    </w:p>
    <w:p w:rsidR="00E006DC" w:rsidRPr="007D06D5" w:rsidRDefault="00E006DC" w:rsidP="00E006DC">
      <w:pPr>
        <w:pStyle w:val="Akapitzlist"/>
        <w:numPr>
          <w:ilvl w:val="0"/>
          <w:numId w:val="8"/>
        </w:numPr>
        <w:adjustRightInd w:val="0"/>
        <w:spacing w:after="120"/>
        <w:contextualSpacing/>
        <w:jc w:val="both"/>
        <w:rPr>
          <w:rFonts w:ascii="Arial" w:hAnsi="Arial" w:cs="Arial"/>
          <w:sz w:val="16"/>
          <w:szCs w:val="16"/>
        </w:rPr>
      </w:pPr>
      <w:r w:rsidRPr="007D06D5">
        <w:rPr>
          <w:rFonts w:ascii="Arial" w:hAnsi="Arial" w:cs="Arial"/>
          <w:sz w:val="16"/>
          <w:szCs w:val="16"/>
        </w:rPr>
        <w:t xml:space="preserve">przedsiębiorstwo społeczne, w tym spółdzielnia socjalna, o której mowa w ustawie z dnia 27 kwietnia 2006 r. o spółdzielniach socjalnych (Dz. U. poz. 651, z </w:t>
      </w:r>
      <w:proofErr w:type="spellStart"/>
      <w:r w:rsidRPr="007D06D5">
        <w:rPr>
          <w:rFonts w:ascii="Arial" w:hAnsi="Arial" w:cs="Arial"/>
          <w:sz w:val="16"/>
          <w:szCs w:val="16"/>
        </w:rPr>
        <w:t>późn</w:t>
      </w:r>
      <w:proofErr w:type="spellEnd"/>
      <w:r w:rsidRPr="007D06D5">
        <w:rPr>
          <w:rFonts w:ascii="Arial" w:hAnsi="Arial" w:cs="Arial"/>
          <w:sz w:val="16"/>
          <w:szCs w:val="16"/>
        </w:rPr>
        <w:t>. zm.);</w:t>
      </w:r>
    </w:p>
    <w:p w:rsidR="00E006DC" w:rsidRPr="007D06D5" w:rsidRDefault="00E006DC" w:rsidP="00E006DC">
      <w:pPr>
        <w:pStyle w:val="Akapitzlist"/>
        <w:numPr>
          <w:ilvl w:val="0"/>
          <w:numId w:val="8"/>
        </w:numPr>
        <w:adjustRightInd w:val="0"/>
        <w:spacing w:after="120"/>
        <w:ind w:left="567" w:hanging="283"/>
        <w:contextualSpacing/>
        <w:jc w:val="both"/>
        <w:rPr>
          <w:rFonts w:ascii="Arial" w:hAnsi="Arial" w:cs="Arial"/>
          <w:sz w:val="16"/>
          <w:szCs w:val="16"/>
        </w:rPr>
      </w:pPr>
      <w:r w:rsidRPr="007D06D5">
        <w:rPr>
          <w:rFonts w:ascii="Arial" w:hAnsi="Arial" w:cs="Arial"/>
          <w:sz w:val="16"/>
          <w:szCs w:val="16"/>
        </w:rPr>
        <w:t>podmiot reintegracyjny, realizujący usługi reintegracji społecznej i zawodowej osób zagrożonych wykluczeniem społecznym:</w:t>
      </w:r>
    </w:p>
    <w:p w:rsidR="00E006DC" w:rsidRPr="007D06D5" w:rsidRDefault="00E006DC" w:rsidP="00E006DC">
      <w:pPr>
        <w:pStyle w:val="Akapitzlist"/>
        <w:numPr>
          <w:ilvl w:val="0"/>
          <w:numId w:val="12"/>
        </w:numPr>
        <w:adjustRightInd w:val="0"/>
        <w:spacing w:after="120"/>
        <w:contextualSpacing/>
        <w:jc w:val="both"/>
        <w:rPr>
          <w:rFonts w:ascii="Arial" w:hAnsi="Arial" w:cs="Arial"/>
          <w:sz w:val="16"/>
          <w:szCs w:val="16"/>
        </w:rPr>
      </w:pPr>
      <w:r w:rsidRPr="007D06D5">
        <w:rPr>
          <w:rFonts w:ascii="Arial" w:hAnsi="Arial" w:cs="Arial"/>
          <w:sz w:val="16"/>
          <w:szCs w:val="16"/>
        </w:rPr>
        <w:t>CIS i KIS;</w:t>
      </w:r>
    </w:p>
    <w:p w:rsidR="00E006DC" w:rsidRPr="007D06D5" w:rsidRDefault="00E006DC" w:rsidP="00E006DC">
      <w:pPr>
        <w:pStyle w:val="Akapitzlist"/>
        <w:numPr>
          <w:ilvl w:val="0"/>
          <w:numId w:val="12"/>
        </w:numPr>
        <w:adjustRightInd w:val="0"/>
        <w:spacing w:after="120"/>
        <w:ind w:left="851" w:hanging="283"/>
        <w:contextualSpacing/>
        <w:jc w:val="both"/>
        <w:rPr>
          <w:rFonts w:ascii="Arial" w:hAnsi="Arial" w:cs="Arial"/>
          <w:sz w:val="16"/>
          <w:szCs w:val="16"/>
        </w:rPr>
      </w:pPr>
      <w:r w:rsidRPr="007D06D5">
        <w:rPr>
          <w:rFonts w:ascii="Arial" w:hAnsi="Arial" w:cs="Arial"/>
          <w:sz w:val="16"/>
          <w:szCs w:val="16"/>
        </w:rPr>
        <w:t>ZAZ i WTZ, o których mowa w ustawie z dnia 27 sierpnia 1997 r. o rehabilitacji zawodowej i społecznej oraz zatrudnianiu osób niepełnosprawnych</w:t>
      </w:r>
      <w:r w:rsidRPr="007D06D5">
        <w:rPr>
          <w:rFonts w:ascii="Arial" w:hAnsi="Arial" w:cs="Arial"/>
          <w:sz w:val="16"/>
          <w:szCs w:val="16"/>
          <w:lang w:val="pl-PL"/>
        </w:rPr>
        <w:t xml:space="preserve"> (Dz. U. z 2016r. poz. 2046, z </w:t>
      </w:r>
      <w:proofErr w:type="spellStart"/>
      <w:r w:rsidRPr="007D06D5">
        <w:rPr>
          <w:rFonts w:ascii="Arial" w:hAnsi="Arial" w:cs="Arial"/>
          <w:sz w:val="16"/>
          <w:szCs w:val="16"/>
          <w:lang w:val="pl-PL"/>
        </w:rPr>
        <w:t>poźn</w:t>
      </w:r>
      <w:proofErr w:type="spellEnd"/>
      <w:r w:rsidRPr="007D06D5">
        <w:rPr>
          <w:rFonts w:ascii="Arial" w:hAnsi="Arial" w:cs="Arial"/>
          <w:sz w:val="16"/>
          <w:szCs w:val="16"/>
          <w:lang w:val="pl-PL"/>
        </w:rPr>
        <w:t>. zm.)</w:t>
      </w:r>
      <w:r w:rsidRPr="007D06D5">
        <w:rPr>
          <w:rFonts w:ascii="Arial" w:hAnsi="Arial" w:cs="Arial"/>
          <w:sz w:val="16"/>
          <w:szCs w:val="16"/>
        </w:rPr>
        <w:t>;</w:t>
      </w:r>
    </w:p>
    <w:p w:rsidR="00E006DC" w:rsidRPr="007D06D5" w:rsidRDefault="00E006DC" w:rsidP="00E006DC">
      <w:pPr>
        <w:pStyle w:val="Akapitzlist"/>
        <w:numPr>
          <w:ilvl w:val="0"/>
          <w:numId w:val="8"/>
        </w:numPr>
        <w:adjustRightInd w:val="0"/>
        <w:spacing w:after="120"/>
        <w:ind w:left="567" w:hanging="283"/>
        <w:contextualSpacing/>
        <w:jc w:val="both"/>
        <w:rPr>
          <w:rFonts w:ascii="Arial" w:hAnsi="Arial" w:cs="Arial"/>
          <w:sz w:val="16"/>
          <w:szCs w:val="16"/>
        </w:rPr>
      </w:pPr>
      <w:r w:rsidRPr="007D06D5">
        <w:rPr>
          <w:rFonts w:ascii="Arial" w:hAnsi="Arial" w:cs="Arial"/>
          <w:sz w:val="16"/>
          <w:szCs w:val="16"/>
        </w:rPr>
        <w:t xml:space="preserve">organizacja pozarządowa lub podmiot, o którym mowa w art. 3 ust. 3 pkt 1 ustawy z dnia 24 kwietnia 2003 r. o działalności pożytku publicznego i o wolontariacie (Dz. U. z 2016 r. poz. </w:t>
      </w:r>
      <w:r w:rsidRPr="007D06D5">
        <w:rPr>
          <w:rFonts w:ascii="Arial" w:hAnsi="Arial" w:cs="Arial"/>
          <w:sz w:val="16"/>
          <w:szCs w:val="16"/>
          <w:lang w:val="pl-PL"/>
        </w:rPr>
        <w:t>1817</w:t>
      </w:r>
      <w:r w:rsidRPr="007D06D5">
        <w:rPr>
          <w:rFonts w:ascii="Arial" w:hAnsi="Arial" w:cs="Arial"/>
          <w:sz w:val="16"/>
          <w:szCs w:val="16"/>
        </w:rPr>
        <w:t xml:space="preserve">, z </w:t>
      </w:r>
      <w:proofErr w:type="spellStart"/>
      <w:r w:rsidRPr="007D06D5">
        <w:rPr>
          <w:rFonts w:ascii="Arial" w:hAnsi="Arial" w:cs="Arial"/>
          <w:sz w:val="16"/>
          <w:szCs w:val="16"/>
        </w:rPr>
        <w:t>późn</w:t>
      </w:r>
      <w:proofErr w:type="spellEnd"/>
      <w:r w:rsidRPr="007D06D5">
        <w:rPr>
          <w:rFonts w:ascii="Arial" w:hAnsi="Arial" w:cs="Arial"/>
          <w:sz w:val="16"/>
          <w:szCs w:val="16"/>
        </w:rPr>
        <w:t xml:space="preserve">. zm. </w:t>
      </w:r>
      <w:r>
        <w:rPr>
          <w:rFonts w:ascii="Arial" w:hAnsi="Arial" w:cs="Arial"/>
          <w:sz w:val="16"/>
          <w:szCs w:val="16"/>
          <w:lang w:val="pl-PL"/>
        </w:rPr>
        <w:t>l</w:t>
      </w:r>
      <w:r w:rsidRPr="007D06D5">
        <w:rPr>
          <w:rFonts w:ascii="Arial" w:hAnsi="Arial" w:cs="Arial"/>
          <w:sz w:val="16"/>
          <w:szCs w:val="16"/>
          <w:lang w:val="pl-PL"/>
        </w:rPr>
        <w:t>ub spółka non-profit, o której mowa w art. 3 ust 3 pkt 4 tej ustawy, o ile udział sektora publicznego w tej spółce wynosi nie więcej niż 50%</w:t>
      </w:r>
    </w:p>
    <w:p w:rsidR="00E006DC" w:rsidRPr="007D06D5" w:rsidRDefault="00E006DC" w:rsidP="00E006DC">
      <w:pPr>
        <w:pStyle w:val="Akapitzlist"/>
        <w:numPr>
          <w:ilvl w:val="0"/>
          <w:numId w:val="8"/>
        </w:numPr>
        <w:adjustRightInd w:val="0"/>
        <w:spacing w:after="120"/>
        <w:ind w:left="567" w:hanging="283"/>
        <w:contextualSpacing/>
        <w:jc w:val="both"/>
        <w:rPr>
          <w:rFonts w:ascii="Arial" w:hAnsi="Arial" w:cs="Arial"/>
          <w:sz w:val="16"/>
          <w:szCs w:val="16"/>
        </w:rPr>
      </w:pPr>
      <w:r w:rsidRPr="007D06D5">
        <w:rPr>
          <w:rFonts w:ascii="Arial" w:hAnsi="Arial" w:cs="Arial"/>
          <w:sz w:val="16"/>
          <w:szCs w:val="16"/>
          <w:lang w:val="pl-PL"/>
        </w:rPr>
        <w:t xml:space="preserve">spółdzielnia, której celem jest zatrudnienie tj. spółdzielnia pracy lub spółdzielnia inwalidów i niewidomych, działające w oparciu o ustawę z dnia 16 września 1982r. – Prawo spółdzielcze (Dz. </w:t>
      </w:r>
      <w:proofErr w:type="spellStart"/>
      <w:r w:rsidRPr="007D06D5">
        <w:rPr>
          <w:rFonts w:ascii="Arial" w:hAnsi="Arial" w:cs="Arial"/>
          <w:sz w:val="16"/>
          <w:szCs w:val="16"/>
          <w:lang w:val="pl-PL"/>
        </w:rPr>
        <w:t>U.z</w:t>
      </w:r>
      <w:proofErr w:type="spellEnd"/>
      <w:r w:rsidRPr="007D06D5">
        <w:rPr>
          <w:rFonts w:ascii="Arial" w:hAnsi="Arial" w:cs="Arial"/>
          <w:sz w:val="16"/>
          <w:szCs w:val="16"/>
          <w:lang w:val="pl-PL"/>
        </w:rPr>
        <w:t xml:space="preserve"> 2017r. poz.1560, z </w:t>
      </w:r>
      <w:proofErr w:type="spellStart"/>
      <w:r w:rsidRPr="007D06D5">
        <w:rPr>
          <w:rFonts w:ascii="Arial" w:hAnsi="Arial" w:cs="Arial"/>
          <w:sz w:val="16"/>
          <w:szCs w:val="16"/>
          <w:lang w:val="pl-PL"/>
        </w:rPr>
        <w:t>póżn</w:t>
      </w:r>
      <w:proofErr w:type="spellEnd"/>
      <w:r w:rsidRPr="007D06D5">
        <w:rPr>
          <w:rFonts w:ascii="Arial" w:hAnsi="Arial" w:cs="Arial"/>
          <w:sz w:val="16"/>
          <w:szCs w:val="16"/>
          <w:lang w:val="pl-PL"/>
        </w:rPr>
        <w:t xml:space="preserve">. </w:t>
      </w:r>
      <w:proofErr w:type="spellStart"/>
      <w:r w:rsidRPr="007D06D5">
        <w:rPr>
          <w:rFonts w:ascii="Arial" w:hAnsi="Arial" w:cs="Arial"/>
          <w:sz w:val="16"/>
          <w:szCs w:val="16"/>
          <w:lang w:val="pl-PL"/>
        </w:rPr>
        <w:t>zm</w:t>
      </w:r>
      <w:proofErr w:type="spellEnd"/>
      <w:r w:rsidRPr="007D06D5">
        <w:rPr>
          <w:rFonts w:ascii="Arial" w:hAnsi="Arial" w:cs="Arial"/>
          <w:sz w:val="16"/>
          <w:szCs w:val="16"/>
          <w:lang w:val="pl-PL"/>
        </w:rPr>
        <w:t>)</w:t>
      </w:r>
    </w:p>
    <w:p w:rsidR="00E006DC" w:rsidRPr="007D06D5" w:rsidRDefault="00E006DC" w:rsidP="00E006DC">
      <w:pPr>
        <w:pStyle w:val="Tekstprzypisudolnego"/>
        <w:spacing w:after="120" w:line="240" w:lineRule="auto"/>
        <w:jc w:val="both"/>
        <w:rPr>
          <w:rFonts w:ascii="Arial" w:hAnsi="Arial" w:cs="Arial"/>
          <w:sz w:val="16"/>
          <w:szCs w:val="16"/>
        </w:rPr>
      </w:pPr>
    </w:p>
  </w:footnote>
  <w:footnote w:id="8">
    <w:p w:rsidR="00E006DC" w:rsidRPr="007D06D5" w:rsidRDefault="00E006DC" w:rsidP="00E006DC">
      <w:pPr>
        <w:pStyle w:val="Tekstprzypisudolnego"/>
        <w:spacing w:after="120" w:line="240" w:lineRule="auto"/>
        <w:jc w:val="both"/>
        <w:rPr>
          <w:rFonts w:ascii="Arial" w:hAnsi="Arial" w:cs="Arial"/>
          <w:sz w:val="16"/>
          <w:szCs w:val="16"/>
          <w:lang w:val="pl-PL"/>
        </w:rPr>
      </w:pPr>
      <w:r w:rsidRPr="007D06D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D06D5">
        <w:rPr>
          <w:rFonts w:ascii="Arial" w:hAnsi="Arial" w:cs="Arial"/>
          <w:sz w:val="16"/>
          <w:szCs w:val="16"/>
        </w:rPr>
        <w:t xml:space="preserve"> Ustawa z dnia 23 kwietnia 1964 r. Kodeks cywilny (Dz. U. z 2017 r. poz. 459 z </w:t>
      </w:r>
      <w:proofErr w:type="spellStart"/>
      <w:r w:rsidRPr="007D06D5">
        <w:rPr>
          <w:rFonts w:ascii="Arial" w:hAnsi="Arial" w:cs="Arial"/>
          <w:sz w:val="16"/>
          <w:szCs w:val="16"/>
        </w:rPr>
        <w:t>późn</w:t>
      </w:r>
      <w:proofErr w:type="spellEnd"/>
      <w:r w:rsidRPr="007D06D5">
        <w:rPr>
          <w:rFonts w:ascii="Arial" w:hAnsi="Arial" w:cs="Arial"/>
          <w:sz w:val="16"/>
          <w:szCs w:val="16"/>
        </w:rPr>
        <w:t>. zm.)</w:t>
      </w:r>
    </w:p>
  </w:footnote>
  <w:footnote w:id="9">
    <w:p w:rsidR="00E006DC" w:rsidRPr="007D06D5" w:rsidRDefault="00E006DC" w:rsidP="00E006DC">
      <w:pPr>
        <w:autoSpaceDE w:val="0"/>
        <w:autoSpaceDN w:val="0"/>
        <w:spacing w:after="120" w:line="240" w:lineRule="auto"/>
        <w:jc w:val="both"/>
        <w:rPr>
          <w:rFonts w:ascii="Arial" w:hAnsi="Arial" w:cs="Arial"/>
          <w:sz w:val="16"/>
          <w:szCs w:val="16"/>
        </w:rPr>
      </w:pPr>
      <w:r w:rsidRPr="007D06D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D06D5">
        <w:rPr>
          <w:rFonts w:ascii="Arial" w:hAnsi="Arial" w:cs="Arial"/>
          <w:sz w:val="16"/>
          <w:szCs w:val="16"/>
        </w:rPr>
        <w:t xml:space="preserve"> Osoba z niepełnosprawnością sprzężoną – osoba, u której stwierdzono występowanie dwóch lub więcej niepełnosprawności </w:t>
      </w:r>
    </w:p>
  </w:footnote>
  <w:footnote w:id="10">
    <w:p w:rsidR="00E006DC" w:rsidRPr="00C7642D" w:rsidRDefault="00E006DC" w:rsidP="00E006DC">
      <w:pPr>
        <w:pStyle w:val="Tekstprzypisudolnego"/>
        <w:spacing w:after="0" w:line="240" w:lineRule="auto"/>
        <w:rPr>
          <w:rFonts w:ascii="Arial" w:hAnsi="Arial" w:cs="Arial"/>
          <w:sz w:val="16"/>
          <w:szCs w:val="16"/>
        </w:rPr>
      </w:pPr>
      <w:r w:rsidRPr="00C764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7642D">
        <w:rPr>
          <w:rFonts w:ascii="Arial" w:hAnsi="Arial" w:cs="Arial"/>
          <w:sz w:val="16"/>
          <w:szCs w:val="16"/>
        </w:rPr>
        <w:t xml:space="preserve"> Podmiot ekonomii społecznej to:</w:t>
      </w:r>
    </w:p>
    <w:p w:rsidR="00E006DC" w:rsidRPr="00C7642D" w:rsidRDefault="00E006DC" w:rsidP="00E006DC">
      <w:pPr>
        <w:pStyle w:val="Tekstprzypisudolnego"/>
        <w:spacing w:after="0" w:line="240" w:lineRule="auto"/>
        <w:ind w:left="426" w:hanging="284"/>
        <w:rPr>
          <w:rFonts w:ascii="Arial" w:hAnsi="Arial" w:cs="Arial"/>
          <w:sz w:val="16"/>
          <w:szCs w:val="16"/>
        </w:rPr>
      </w:pPr>
      <w:r w:rsidRPr="00C7642D">
        <w:rPr>
          <w:rFonts w:ascii="Arial" w:hAnsi="Arial" w:cs="Arial"/>
          <w:sz w:val="16"/>
          <w:szCs w:val="16"/>
        </w:rPr>
        <w:t>a)</w:t>
      </w:r>
      <w:r w:rsidRPr="00C7642D">
        <w:rPr>
          <w:rFonts w:ascii="Arial" w:hAnsi="Arial" w:cs="Arial"/>
          <w:sz w:val="16"/>
          <w:szCs w:val="16"/>
        </w:rPr>
        <w:tab/>
        <w:t xml:space="preserve">przedsiębiorstwo społeczne, w tym spółdzielnia socjalna, o której mowa w ustawie z dnia 27 kwietnia 2006 r. o spółdzielniach socjalnych (Dz. U. poz. 651, z </w:t>
      </w:r>
      <w:proofErr w:type="spellStart"/>
      <w:r w:rsidRPr="00C7642D">
        <w:rPr>
          <w:rFonts w:ascii="Arial" w:hAnsi="Arial" w:cs="Arial"/>
          <w:sz w:val="16"/>
          <w:szCs w:val="16"/>
        </w:rPr>
        <w:t>późn</w:t>
      </w:r>
      <w:proofErr w:type="spellEnd"/>
      <w:r w:rsidRPr="00C7642D">
        <w:rPr>
          <w:rFonts w:ascii="Arial" w:hAnsi="Arial" w:cs="Arial"/>
          <w:sz w:val="16"/>
          <w:szCs w:val="16"/>
        </w:rPr>
        <w:t>. zm.);</w:t>
      </w:r>
    </w:p>
    <w:p w:rsidR="00E006DC" w:rsidRPr="00C7642D" w:rsidRDefault="00E006DC" w:rsidP="00E006DC">
      <w:pPr>
        <w:pStyle w:val="Tekstprzypisudolnego"/>
        <w:spacing w:after="0" w:line="240" w:lineRule="auto"/>
        <w:ind w:left="426" w:hanging="284"/>
        <w:rPr>
          <w:rFonts w:ascii="Arial" w:hAnsi="Arial" w:cs="Arial"/>
          <w:sz w:val="16"/>
          <w:szCs w:val="16"/>
        </w:rPr>
      </w:pPr>
      <w:r w:rsidRPr="00C7642D">
        <w:rPr>
          <w:rFonts w:ascii="Arial" w:hAnsi="Arial" w:cs="Arial"/>
          <w:sz w:val="16"/>
          <w:szCs w:val="16"/>
        </w:rPr>
        <w:t>b)</w:t>
      </w:r>
      <w:r w:rsidRPr="00C7642D">
        <w:rPr>
          <w:rFonts w:ascii="Arial" w:hAnsi="Arial" w:cs="Arial"/>
          <w:sz w:val="16"/>
          <w:szCs w:val="16"/>
        </w:rPr>
        <w:tab/>
        <w:t>podmiot reintegracyjny, realizujący usługi reintegracji społecznej i zawodowej osób zagrożonych wykluczeniem społecznym:</w:t>
      </w:r>
    </w:p>
    <w:p w:rsidR="00E006DC" w:rsidRPr="00C7642D" w:rsidRDefault="00E006DC" w:rsidP="00E006DC">
      <w:pPr>
        <w:pStyle w:val="Tekstprzypisudolnego"/>
        <w:spacing w:after="0" w:line="240" w:lineRule="auto"/>
        <w:ind w:left="426"/>
        <w:rPr>
          <w:rFonts w:ascii="Arial" w:hAnsi="Arial" w:cs="Arial"/>
          <w:sz w:val="16"/>
          <w:szCs w:val="16"/>
        </w:rPr>
      </w:pPr>
      <w:r w:rsidRPr="00C7642D">
        <w:rPr>
          <w:rFonts w:ascii="Arial" w:hAnsi="Arial" w:cs="Arial"/>
          <w:sz w:val="16"/>
          <w:szCs w:val="16"/>
        </w:rPr>
        <w:t>i)</w:t>
      </w:r>
      <w:r w:rsidRPr="00C7642D">
        <w:rPr>
          <w:rFonts w:ascii="Arial" w:hAnsi="Arial" w:cs="Arial"/>
          <w:sz w:val="16"/>
          <w:szCs w:val="16"/>
        </w:rPr>
        <w:tab/>
        <w:t>CIS i KIS;</w:t>
      </w:r>
    </w:p>
    <w:p w:rsidR="00E006DC" w:rsidRPr="00C7642D" w:rsidRDefault="00E006DC" w:rsidP="00E006DC">
      <w:pPr>
        <w:pStyle w:val="Tekstprzypisudolnego"/>
        <w:spacing w:after="0" w:line="240" w:lineRule="auto"/>
        <w:ind w:left="426"/>
        <w:rPr>
          <w:rFonts w:ascii="Arial" w:hAnsi="Arial" w:cs="Arial"/>
          <w:sz w:val="16"/>
          <w:szCs w:val="16"/>
        </w:rPr>
      </w:pPr>
      <w:r w:rsidRPr="00C7642D">
        <w:rPr>
          <w:rFonts w:ascii="Arial" w:hAnsi="Arial" w:cs="Arial"/>
          <w:sz w:val="16"/>
          <w:szCs w:val="16"/>
        </w:rPr>
        <w:t>ii)</w:t>
      </w:r>
      <w:r w:rsidRPr="00C7642D">
        <w:rPr>
          <w:rFonts w:ascii="Arial" w:hAnsi="Arial" w:cs="Arial"/>
          <w:sz w:val="16"/>
          <w:szCs w:val="16"/>
        </w:rPr>
        <w:tab/>
        <w:t xml:space="preserve">ZAZ i WTZ, o których mowa w ustawie z dnia 27 sierpnia 1997 r. o rehabilitacji zawodowej i społecznej oraz zatrudnianiu osób niepełnosprawnych (Dz. U. z 2016r. poz. 2046, z </w:t>
      </w:r>
      <w:proofErr w:type="spellStart"/>
      <w:r w:rsidRPr="00C7642D">
        <w:rPr>
          <w:rFonts w:ascii="Arial" w:hAnsi="Arial" w:cs="Arial"/>
          <w:sz w:val="16"/>
          <w:szCs w:val="16"/>
        </w:rPr>
        <w:t>poźn</w:t>
      </w:r>
      <w:proofErr w:type="spellEnd"/>
      <w:r w:rsidRPr="00C7642D">
        <w:rPr>
          <w:rFonts w:ascii="Arial" w:hAnsi="Arial" w:cs="Arial"/>
          <w:sz w:val="16"/>
          <w:szCs w:val="16"/>
        </w:rPr>
        <w:t>. zm.);</w:t>
      </w:r>
    </w:p>
    <w:p w:rsidR="00E006DC" w:rsidRPr="00C7642D" w:rsidRDefault="00E006DC" w:rsidP="00E006DC">
      <w:pPr>
        <w:pStyle w:val="Tekstprzypisudolnego"/>
        <w:spacing w:after="0" w:line="240" w:lineRule="auto"/>
        <w:ind w:left="426" w:hanging="284"/>
        <w:rPr>
          <w:rFonts w:ascii="Arial" w:hAnsi="Arial" w:cs="Arial"/>
          <w:sz w:val="16"/>
          <w:szCs w:val="16"/>
        </w:rPr>
      </w:pPr>
      <w:r w:rsidRPr="00C7642D">
        <w:rPr>
          <w:rFonts w:ascii="Arial" w:hAnsi="Arial" w:cs="Arial"/>
          <w:sz w:val="16"/>
          <w:szCs w:val="16"/>
        </w:rPr>
        <w:t>c)</w:t>
      </w:r>
      <w:r w:rsidRPr="00C7642D">
        <w:rPr>
          <w:rFonts w:ascii="Arial" w:hAnsi="Arial" w:cs="Arial"/>
          <w:sz w:val="16"/>
          <w:szCs w:val="16"/>
        </w:rPr>
        <w:tab/>
        <w:t xml:space="preserve">organizacja pozarządowa lub podmiot, o którym mowa w art. 3 ust. 3 pkt 1 ustawy z dnia 24 kwietnia 2003 r. o działalności pożytku publicznego i o wolontariacie (Dz. U. z 2016 r. poz. 1817, z </w:t>
      </w:r>
      <w:proofErr w:type="spellStart"/>
      <w:r w:rsidRPr="00C7642D">
        <w:rPr>
          <w:rFonts w:ascii="Arial" w:hAnsi="Arial" w:cs="Arial"/>
          <w:sz w:val="16"/>
          <w:szCs w:val="16"/>
        </w:rPr>
        <w:t>późn</w:t>
      </w:r>
      <w:proofErr w:type="spellEnd"/>
      <w:r w:rsidRPr="00C7642D">
        <w:rPr>
          <w:rFonts w:ascii="Arial" w:hAnsi="Arial" w:cs="Arial"/>
          <w:sz w:val="16"/>
          <w:szCs w:val="16"/>
        </w:rPr>
        <w:t>. zm. lub spółka non-profit, o której mowa w art. 3 ust 3 pkt 4 tej ustawy, o ile udział sektora publicznego w tej spółce wynosi nie więcej niż 50%</w:t>
      </w:r>
    </w:p>
    <w:p w:rsidR="00E006DC" w:rsidRPr="00C7642D" w:rsidRDefault="00E006DC" w:rsidP="00E006DC">
      <w:pPr>
        <w:pStyle w:val="Tekstprzypisudolnego"/>
        <w:spacing w:after="0" w:line="240" w:lineRule="auto"/>
        <w:ind w:left="426" w:hanging="284"/>
        <w:rPr>
          <w:lang w:val="pl-PL"/>
        </w:rPr>
      </w:pPr>
      <w:r w:rsidRPr="00C7642D">
        <w:rPr>
          <w:rFonts w:ascii="Arial" w:hAnsi="Arial" w:cs="Arial"/>
          <w:sz w:val="16"/>
          <w:szCs w:val="16"/>
        </w:rPr>
        <w:t>d)</w:t>
      </w:r>
      <w:r w:rsidRPr="00C7642D">
        <w:rPr>
          <w:rFonts w:ascii="Arial" w:hAnsi="Arial" w:cs="Arial"/>
          <w:sz w:val="16"/>
          <w:szCs w:val="16"/>
        </w:rPr>
        <w:tab/>
        <w:t xml:space="preserve">spółdzielnia, której celem jest zatrudnienie tj. spółdzielnia pracy lub spółdzielnia inwalidów i niewidomych, działające w oparciu o ustawę z dnia 16 września 1982r. – Prawo spółdzielcze (Dz. </w:t>
      </w:r>
      <w:proofErr w:type="spellStart"/>
      <w:r w:rsidRPr="00C7642D">
        <w:rPr>
          <w:rFonts w:ascii="Arial" w:hAnsi="Arial" w:cs="Arial"/>
          <w:sz w:val="16"/>
          <w:szCs w:val="16"/>
        </w:rPr>
        <w:t>U.z</w:t>
      </w:r>
      <w:proofErr w:type="spellEnd"/>
      <w:r w:rsidRPr="00C7642D">
        <w:rPr>
          <w:rFonts w:ascii="Arial" w:hAnsi="Arial" w:cs="Arial"/>
          <w:sz w:val="16"/>
          <w:szCs w:val="16"/>
        </w:rPr>
        <w:t xml:space="preserve"> 2017r. poz.1560, z </w:t>
      </w:r>
      <w:proofErr w:type="spellStart"/>
      <w:r w:rsidRPr="00C7642D">
        <w:rPr>
          <w:rFonts w:ascii="Arial" w:hAnsi="Arial" w:cs="Arial"/>
          <w:sz w:val="16"/>
          <w:szCs w:val="16"/>
        </w:rPr>
        <w:t>póżn</w:t>
      </w:r>
      <w:proofErr w:type="spellEnd"/>
      <w:r w:rsidRPr="00C7642D">
        <w:rPr>
          <w:rFonts w:ascii="Arial" w:hAnsi="Arial" w:cs="Arial"/>
          <w:sz w:val="16"/>
          <w:szCs w:val="16"/>
        </w:rPr>
        <w:t xml:space="preserve">. </w:t>
      </w:r>
      <w:proofErr w:type="spellStart"/>
      <w:r w:rsidRPr="00C7642D">
        <w:rPr>
          <w:rFonts w:ascii="Arial" w:hAnsi="Arial" w:cs="Arial"/>
          <w:sz w:val="16"/>
          <w:szCs w:val="16"/>
        </w:rPr>
        <w:t>zm</w:t>
      </w:r>
      <w:proofErr w:type="spellEnd"/>
      <w:r w:rsidRPr="00C7642D">
        <w:rPr>
          <w:rFonts w:ascii="Arial" w:hAnsi="Arial" w:cs="Arial"/>
          <w:sz w:val="16"/>
          <w:szCs w:val="16"/>
        </w:rPr>
        <w:t>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52895"/>
    <w:multiLevelType w:val="hybridMultilevel"/>
    <w:tmpl w:val="7F902DF0"/>
    <w:lvl w:ilvl="0" w:tplc="D53E4488">
      <w:start w:val="2"/>
      <w:numFmt w:val="upperLetter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10CE55AA"/>
    <w:multiLevelType w:val="hybridMultilevel"/>
    <w:tmpl w:val="7424E352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B3A5B"/>
    <w:multiLevelType w:val="hybridMultilevel"/>
    <w:tmpl w:val="D972ABA2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3">
    <w:nsid w:val="1D90498F"/>
    <w:multiLevelType w:val="hybridMultilevel"/>
    <w:tmpl w:val="312027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CA19F0"/>
    <w:multiLevelType w:val="hybridMultilevel"/>
    <w:tmpl w:val="163C6FE2"/>
    <w:lvl w:ilvl="0" w:tplc="5542422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F3B3477"/>
    <w:multiLevelType w:val="hybridMultilevel"/>
    <w:tmpl w:val="5F5269E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4F619B"/>
    <w:multiLevelType w:val="hybridMultilevel"/>
    <w:tmpl w:val="BCD2383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291E2C"/>
    <w:multiLevelType w:val="hybridMultilevel"/>
    <w:tmpl w:val="312027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5303A5"/>
    <w:multiLevelType w:val="hybridMultilevel"/>
    <w:tmpl w:val="15B8B590"/>
    <w:lvl w:ilvl="0" w:tplc="E75A0896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9">
    <w:nsid w:val="44537000"/>
    <w:multiLevelType w:val="hybridMultilevel"/>
    <w:tmpl w:val="7424E352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E90765"/>
    <w:multiLevelType w:val="hybridMultilevel"/>
    <w:tmpl w:val="BCD2383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F178D6"/>
    <w:multiLevelType w:val="hybridMultilevel"/>
    <w:tmpl w:val="EDE284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2"/>
  </w:num>
  <w:num w:numId="8">
    <w:abstractNumId w:val="11"/>
  </w:num>
  <w:num w:numId="9">
    <w:abstractNumId w:val="1"/>
  </w:num>
  <w:num w:numId="10">
    <w:abstractNumId w:val="3"/>
  </w:num>
  <w:num w:numId="11">
    <w:abstractNumId w:val="10"/>
  </w:num>
  <w:num w:numId="12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agmara Angowska">
    <w15:presenceInfo w15:providerId="AD" w15:userId="S-1-5-21-2619306676-2800222060-3362172700-1371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06DC"/>
    <w:rsid w:val="002C2D5F"/>
    <w:rsid w:val="004571B5"/>
    <w:rsid w:val="00467C4D"/>
    <w:rsid w:val="00E006DC"/>
    <w:rsid w:val="00EE1A69"/>
    <w:rsid w:val="00F77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6D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006D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006D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006D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006DC"/>
    <w:rPr>
      <w:rFonts w:ascii="Cambria" w:eastAsia="Times New Roman" w:hAnsi="Cambria" w:cs="Times New Roman"/>
      <w:b/>
      <w:bCs/>
      <w:kern w:val="32"/>
      <w:sz w:val="32"/>
      <w:szCs w:val="32"/>
      <w:lang/>
    </w:rPr>
  </w:style>
  <w:style w:type="character" w:customStyle="1" w:styleId="Nagwek2Znak">
    <w:name w:val="Nagłówek 2 Znak"/>
    <w:basedOn w:val="Domylnaczcionkaakapitu"/>
    <w:link w:val="Nagwek2"/>
    <w:uiPriority w:val="9"/>
    <w:rsid w:val="00E006DC"/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character" w:customStyle="1" w:styleId="Nagwek3Znak">
    <w:name w:val="Nagłówek 3 Znak"/>
    <w:basedOn w:val="Domylnaczcionkaakapitu"/>
    <w:link w:val="Nagwek3"/>
    <w:uiPriority w:val="9"/>
    <w:rsid w:val="00E006DC"/>
    <w:rPr>
      <w:rFonts w:ascii="Cambria" w:eastAsia="Times New Roman" w:hAnsi="Cambria" w:cs="Times New Roman"/>
      <w:b/>
      <w:bCs/>
      <w:sz w:val="26"/>
      <w:szCs w:val="26"/>
      <w:lang/>
    </w:rPr>
  </w:style>
  <w:style w:type="character" w:styleId="Odwoaniedokomentarza">
    <w:name w:val="annotation reference"/>
    <w:uiPriority w:val="99"/>
    <w:semiHidden/>
    <w:unhideWhenUsed/>
    <w:rsid w:val="00E006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06DC"/>
    <w:rPr>
      <w:sz w:val="20"/>
      <w:szCs w:val="20"/>
      <w:lang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06DC"/>
    <w:rPr>
      <w:rFonts w:ascii="Calibri" w:eastAsia="Calibri" w:hAnsi="Calibri" w:cs="Times New Roman"/>
      <w:sz w:val="20"/>
      <w:szCs w:val="20"/>
      <w:lang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E006DC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E006DC"/>
    <w:rPr>
      <w:sz w:val="20"/>
      <w:szCs w:val="20"/>
      <w:lang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E006DC"/>
    <w:rPr>
      <w:rFonts w:ascii="Calibri" w:eastAsia="Calibri" w:hAnsi="Calibri" w:cs="Times New Roman"/>
      <w:sz w:val="20"/>
      <w:szCs w:val="20"/>
      <w:lang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E006DC"/>
    <w:rPr>
      <w:vertAlign w:val="superscript"/>
    </w:rPr>
  </w:style>
  <w:style w:type="paragraph" w:customStyle="1" w:styleId="Default">
    <w:name w:val="Default"/>
    <w:basedOn w:val="Normalny"/>
    <w:link w:val="DefaultZnak"/>
    <w:qFormat/>
    <w:rsid w:val="00E006DC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E006DC"/>
    <w:rPr>
      <w:rFonts w:ascii="Times New Roman" w:eastAsia="Times New Roman" w:hAnsi="Times New Roman" w:cs="Times New Roman"/>
      <w:sz w:val="20"/>
      <w:szCs w:val="24"/>
      <w:lang/>
    </w:rPr>
  </w:style>
  <w:style w:type="character" w:customStyle="1" w:styleId="DefaultZnak">
    <w:name w:val="Default Znak"/>
    <w:link w:val="Default"/>
    <w:rsid w:val="00E006DC"/>
    <w:rPr>
      <w:rFonts w:ascii="Times New Roman" w:eastAsia="Times New Roman" w:hAnsi="Times New Roman" w:cs="Times New Roman"/>
      <w:color w:val="000000"/>
      <w:sz w:val="24"/>
      <w:szCs w:val="24"/>
      <w:lang/>
    </w:rPr>
  </w:style>
  <w:style w:type="character" w:styleId="Hipercze">
    <w:name w:val="Hyperlink"/>
    <w:uiPriority w:val="99"/>
    <w:unhideWhenUsed/>
    <w:rsid w:val="00E006DC"/>
    <w:rPr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7937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7937"/>
    <w:rPr>
      <w:rFonts w:ascii="Calibri" w:eastAsia="Calibri" w:hAnsi="Calibri" w:cs="Times New Roman"/>
      <w:b/>
      <w:bCs/>
      <w:sz w:val="20"/>
      <w:szCs w:val="20"/>
      <w:lang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79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793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media/42886/Wytyczne_w_zakresie_kwalifikowalnosci_19.pdf" TargetMode="Externa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iw-pokl.or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2918</Words>
  <Characters>17511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Angowska</dc:creator>
  <cp:keywords/>
  <dc:description/>
  <cp:lastModifiedBy>dorota.sawicka</cp:lastModifiedBy>
  <cp:revision>3</cp:revision>
  <dcterms:created xsi:type="dcterms:W3CDTF">2018-04-04T13:26:00Z</dcterms:created>
  <dcterms:modified xsi:type="dcterms:W3CDTF">2018-04-10T11:45:00Z</dcterms:modified>
</cp:coreProperties>
</file>